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F55AD7" w14:paraId="0FA39586" w14:textId="77777777" w:rsidTr="00D74AE1">
        <w:trPr>
          <w:trHeight w:hRule="exact" w:val="2948"/>
        </w:trPr>
        <w:tc>
          <w:tcPr>
            <w:tcW w:w="11185" w:type="dxa"/>
          </w:tcPr>
          <w:p w14:paraId="4E50DFB9" w14:textId="77777777" w:rsidR="00974E99" w:rsidRPr="00F55AD7" w:rsidRDefault="00974E99" w:rsidP="00E21A27">
            <w:pPr>
              <w:pStyle w:val="Documenttype"/>
            </w:pPr>
            <w:bookmarkStart w:id="0" w:name="_Hlk66810758"/>
            <w:bookmarkStart w:id="1" w:name="_Hlk60299461"/>
            <w:bookmarkEnd w:id="0"/>
            <w:r w:rsidRPr="00F55AD7">
              <w:t>I</w:t>
            </w:r>
            <w:bookmarkStart w:id="2" w:name="_Ref446317644"/>
            <w:bookmarkEnd w:id="2"/>
            <w:r w:rsidRPr="00F55AD7">
              <w:t xml:space="preserve">ALA </w:t>
            </w:r>
            <w:r w:rsidR="0093492E" w:rsidRPr="00F55AD7">
              <w:t>G</w:t>
            </w:r>
            <w:r w:rsidR="00722236" w:rsidRPr="00F55AD7">
              <w:t>uideline</w:t>
            </w:r>
          </w:p>
        </w:tc>
      </w:tr>
      <w:bookmarkEnd w:id="1"/>
    </w:tbl>
    <w:p w14:paraId="11ABFCF1" w14:textId="5375BAD0" w:rsidR="008972C3" w:rsidRPr="00F55AD7" w:rsidRDefault="008972C3" w:rsidP="003D2A7A"/>
    <w:p w14:paraId="0E135310" w14:textId="77777777" w:rsidR="00D74AE1" w:rsidRPr="00F55AD7" w:rsidRDefault="00D74AE1" w:rsidP="003D2A7A"/>
    <w:p w14:paraId="1666586B" w14:textId="291C9359" w:rsidR="0093492E" w:rsidRDefault="004E0DBB" w:rsidP="00827301">
      <w:pPr>
        <w:pStyle w:val="Documentnumber"/>
        <w:rPr>
          <w:ins w:id="3" w:author="Dunn, Karen" w:date="2021-10-04T15:35:00Z"/>
        </w:rPr>
      </w:pPr>
      <w:r>
        <w:t xml:space="preserve">DraFT </w:t>
      </w:r>
      <w:r w:rsidR="008700C4" w:rsidRPr="008700C4">
        <w:t>G1111-</w:t>
      </w:r>
      <w:r w:rsidR="005F35A3">
        <w:t>4</w:t>
      </w:r>
      <w:r w:rsidR="0074084C">
        <w:t xml:space="preserve"> </w:t>
      </w:r>
    </w:p>
    <w:p w14:paraId="484D74DB" w14:textId="77777777" w:rsidR="00AC77AC" w:rsidRPr="00E52DFF" w:rsidRDefault="00AC77AC">
      <w:pPr>
        <w:pPrChange w:id="4" w:author="Dunn, Karen" w:date="2021-10-04T15:35:00Z">
          <w:pPr>
            <w:pStyle w:val="Documentnumber"/>
          </w:pPr>
        </w:pPrChange>
      </w:pPr>
    </w:p>
    <w:p w14:paraId="5D9DBE03" w14:textId="35A78398" w:rsidR="00F85080" w:rsidRDefault="00F85080" w:rsidP="00F85080">
      <w:pPr>
        <w:rPr>
          <w:caps/>
          <w:color w:val="00558C"/>
          <w:sz w:val="50"/>
          <w:szCs w:val="50"/>
        </w:rPr>
      </w:pPr>
      <w:r w:rsidRPr="008700C4">
        <w:rPr>
          <w:caps/>
          <w:color w:val="00558C"/>
          <w:sz w:val="50"/>
          <w:szCs w:val="50"/>
        </w:rPr>
        <w:t>Producing</w:t>
      </w:r>
      <w:r w:rsidR="00716B74">
        <w:rPr>
          <w:caps/>
          <w:color w:val="00558C"/>
          <w:sz w:val="50"/>
          <w:szCs w:val="50"/>
        </w:rPr>
        <w:t xml:space="preserve"> </w:t>
      </w:r>
      <w:r w:rsidRPr="008700C4">
        <w:rPr>
          <w:caps/>
          <w:color w:val="00558C"/>
          <w:sz w:val="50"/>
          <w:szCs w:val="50"/>
        </w:rPr>
        <w:t xml:space="preserve">Requirements for </w:t>
      </w:r>
      <w:r w:rsidR="005F35A3">
        <w:rPr>
          <w:caps/>
          <w:color w:val="00558C"/>
          <w:sz w:val="50"/>
          <w:szCs w:val="50"/>
        </w:rPr>
        <w:t xml:space="preserve">AUTOMATIC IDENTIFICATION SYSTEMS (AIS) AND </w:t>
      </w:r>
      <w:r w:rsidR="009249FF">
        <w:rPr>
          <w:caps/>
          <w:color w:val="00558C"/>
          <w:sz w:val="50"/>
          <w:szCs w:val="50"/>
        </w:rPr>
        <w:t xml:space="preserve">VHF </w:t>
      </w:r>
      <w:r w:rsidR="005F35A3">
        <w:rPr>
          <w:caps/>
          <w:color w:val="00558C"/>
          <w:sz w:val="50"/>
          <w:szCs w:val="50"/>
        </w:rPr>
        <w:t>DATA EXCHANGE SYSTEMS (VDES)</w:t>
      </w:r>
    </w:p>
    <w:p w14:paraId="7D876D3C" w14:textId="77777777" w:rsidR="00682A80" w:rsidRDefault="00682A80" w:rsidP="003D2A7A">
      <w:pPr>
        <w:rPr>
          <w:caps/>
          <w:color w:val="00558C"/>
          <w:sz w:val="28"/>
          <w:szCs w:val="28"/>
        </w:rPr>
      </w:pPr>
    </w:p>
    <w:p w14:paraId="2E137E66" w14:textId="644AD48D" w:rsidR="00F85080" w:rsidRPr="00D740A5" w:rsidRDefault="005F35A3" w:rsidP="003D2A7A">
      <w:r>
        <w:rPr>
          <w:caps/>
          <w:color w:val="00558C"/>
          <w:sz w:val="28"/>
          <w:szCs w:val="28"/>
        </w:rPr>
        <w:t>Functionality and Performance Specifications</w:t>
      </w:r>
    </w:p>
    <w:p w14:paraId="4130E40C" w14:textId="2CFC9C0C" w:rsidR="00EB769A" w:rsidRDefault="00EB769A" w:rsidP="003D2A7A">
      <w:pPr>
        <w:rPr>
          <w:ins w:id="5" w:author="Jens Chr. Pedersen" w:date="2021-03-24T15:40:00Z"/>
        </w:rPr>
      </w:pPr>
    </w:p>
    <w:p w14:paraId="0054619C" w14:textId="77777777" w:rsidR="00EB769A" w:rsidRPr="00F55AD7" w:rsidRDefault="00EB769A" w:rsidP="003D2A7A"/>
    <w:p w14:paraId="21E3716A" w14:textId="77777777" w:rsidR="004E0BBB" w:rsidRPr="00F55AD7" w:rsidRDefault="004E0BBB" w:rsidP="003D2A7A"/>
    <w:p w14:paraId="628CFB07" w14:textId="6E5C5F7F" w:rsidR="007C465E" w:rsidRPr="006F11F3" w:rsidRDefault="006F11F3" w:rsidP="003D2A7A">
      <w:pPr>
        <w:rPr>
          <w:color w:val="FF0000"/>
          <w:sz w:val="28"/>
          <w:szCs w:val="36"/>
        </w:rPr>
      </w:pPr>
      <w:r w:rsidRPr="006F11F3">
        <w:rPr>
          <w:color w:val="FF0000"/>
          <w:sz w:val="28"/>
          <w:szCs w:val="36"/>
        </w:rPr>
        <w:t>W</w:t>
      </w:r>
      <w:r w:rsidR="00A47F37" w:rsidRPr="006F11F3">
        <w:rPr>
          <w:color w:val="FF0000"/>
          <w:sz w:val="28"/>
          <w:szCs w:val="36"/>
        </w:rPr>
        <w:t>orking paper</w:t>
      </w:r>
      <w:r w:rsidR="00BC2310" w:rsidRPr="006F11F3">
        <w:rPr>
          <w:color w:val="FF0000"/>
          <w:sz w:val="28"/>
          <w:szCs w:val="36"/>
        </w:rPr>
        <w:t xml:space="preserve">, output from </w:t>
      </w:r>
      <w:r w:rsidR="00CA15A7" w:rsidRPr="006F11F3">
        <w:rPr>
          <w:color w:val="FF0000"/>
          <w:sz w:val="28"/>
          <w:szCs w:val="36"/>
        </w:rPr>
        <w:t xml:space="preserve">VTS </w:t>
      </w:r>
      <w:r w:rsidR="005F35A3">
        <w:rPr>
          <w:color w:val="FF0000"/>
          <w:sz w:val="28"/>
          <w:szCs w:val="36"/>
        </w:rPr>
        <w:t>51</w:t>
      </w:r>
      <w:r w:rsidR="005F35A3" w:rsidRPr="006F11F3">
        <w:rPr>
          <w:color w:val="FF0000"/>
          <w:sz w:val="28"/>
          <w:szCs w:val="36"/>
        </w:rPr>
        <w:t xml:space="preserve"> </w:t>
      </w:r>
    </w:p>
    <w:p w14:paraId="78CCD9F8" w14:textId="41084199" w:rsidR="00A47F37" w:rsidRDefault="00A47F37" w:rsidP="003D2A7A">
      <w:pPr>
        <w:rPr>
          <w:ins w:id="6" w:author="Jens Chr. Pedersen" w:date="2021-03-24T15:40:00Z"/>
          <w:sz w:val="28"/>
          <w:szCs w:val="36"/>
        </w:rPr>
      </w:pPr>
    </w:p>
    <w:p w14:paraId="6A9BB826" w14:textId="6E58CC6A" w:rsidR="00A47F37" w:rsidRPr="004E0DBB" w:rsidRDefault="00A47F37" w:rsidP="003D2A7A">
      <w:pPr>
        <w:rPr>
          <w:lang w:val="da-DK"/>
        </w:rPr>
      </w:pPr>
    </w:p>
    <w:p w14:paraId="4BB4D086" w14:textId="69D231E5" w:rsidR="00925B39" w:rsidRPr="004E0DBB" w:rsidRDefault="00925B39" w:rsidP="003D2A7A">
      <w:pPr>
        <w:rPr>
          <w:lang w:val="da-DK"/>
        </w:rPr>
      </w:pPr>
    </w:p>
    <w:p w14:paraId="160C2403" w14:textId="2CAF5A30" w:rsidR="004E0BBB" w:rsidRPr="00F55AD7" w:rsidRDefault="002735DD" w:rsidP="004E0BBB">
      <w:pPr>
        <w:pStyle w:val="Editionnumber"/>
      </w:pPr>
      <w:r>
        <w:t xml:space="preserve">Edition </w:t>
      </w:r>
      <w:r w:rsidR="000654C2">
        <w:t>x</w:t>
      </w:r>
      <w:r>
        <w:t>.</w:t>
      </w:r>
      <w:r w:rsidR="000654C2">
        <w:t>x</w:t>
      </w:r>
    </w:p>
    <w:p w14:paraId="6ACE54B7" w14:textId="33674783" w:rsidR="004E0BBB" w:rsidRDefault="002735DD" w:rsidP="00827301">
      <w:pPr>
        <w:pStyle w:val="Documentdate"/>
      </w:pPr>
      <w:r>
        <w:t>Date (of approval by Council)</w:t>
      </w:r>
    </w:p>
    <w:p w14:paraId="7D0B2951" w14:textId="01AFA2AE" w:rsidR="00BC27F6" w:rsidRDefault="00BC27F6" w:rsidP="00A87080"/>
    <w:p w14:paraId="0894D137" w14:textId="598B320E" w:rsidR="000E0EC6" w:rsidRPr="00F55AD7" w:rsidRDefault="00F404B9" w:rsidP="00F404B9">
      <w:pPr>
        <w:pStyle w:val="MRN"/>
        <w:sectPr w:rsidR="000E0EC6" w:rsidRPr="00F55AD7" w:rsidSect="00F85647">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5" w:left="1276" w:header="567" w:footer="758" w:gutter="0"/>
          <w:cols w:space="708"/>
          <w:docGrid w:linePitch="360"/>
        </w:sectPr>
      </w:pPr>
      <w:r w:rsidRPr="00844B35">
        <w:t>urn:mrn:iala:pub:g</w:t>
      </w:r>
      <w:r w:rsidR="000654C2">
        <w:t>1111-</w:t>
      </w:r>
      <w:r w:rsidR="00503992">
        <w:t>#</w:t>
      </w:r>
      <w:r w:rsidR="00215772">
        <w:t>(</w:t>
      </w:r>
      <w:r w:rsidR="00A47F37">
        <w:t>2’nd</w:t>
      </w:r>
      <w:r w:rsidR="00215772">
        <w:t xml:space="preserve"> draft)</w:t>
      </w:r>
    </w:p>
    <w:p w14:paraId="502AF1A3" w14:textId="295D1F08" w:rsidR="00914E26" w:rsidRPr="00F55AD7" w:rsidRDefault="00914E26" w:rsidP="00914E26">
      <w:pPr>
        <w:pStyle w:val="BodyText"/>
      </w:pPr>
      <w:r w:rsidRPr="00F55AD7">
        <w:lastRenderedPageBreak/>
        <w:t xml:space="preserve">Revisions to this </w:t>
      </w:r>
      <w:r w:rsidR="00462095">
        <w:t>d</w:t>
      </w:r>
      <w:r w:rsidRPr="00F55AD7">
        <w:t>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6025"/>
        <w:gridCol w:w="2552"/>
      </w:tblGrid>
      <w:tr w:rsidR="005E4659" w:rsidRPr="00F55AD7" w14:paraId="74CC5DAD" w14:textId="77777777" w:rsidTr="00F404B9">
        <w:tc>
          <w:tcPr>
            <w:tcW w:w="1908" w:type="dxa"/>
          </w:tcPr>
          <w:p w14:paraId="1A84DF12" w14:textId="77777777" w:rsidR="00914E26" w:rsidRPr="00F55AD7" w:rsidRDefault="00914E26" w:rsidP="005D3920">
            <w:pPr>
              <w:pStyle w:val="Documentrevisiontabletitle"/>
            </w:pPr>
            <w:r w:rsidRPr="00F55AD7">
              <w:t>Date</w:t>
            </w:r>
          </w:p>
        </w:tc>
        <w:tc>
          <w:tcPr>
            <w:tcW w:w="6025" w:type="dxa"/>
          </w:tcPr>
          <w:p w14:paraId="766E7BBE" w14:textId="65DE9EBF" w:rsidR="00914E26" w:rsidRPr="00F55AD7" w:rsidRDefault="00F404B9" w:rsidP="005D3920">
            <w:pPr>
              <w:pStyle w:val="Documentrevisiontabletitle"/>
            </w:pPr>
            <w:r>
              <w:t>Details</w:t>
            </w:r>
          </w:p>
        </w:tc>
        <w:tc>
          <w:tcPr>
            <w:tcW w:w="2552" w:type="dxa"/>
          </w:tcPr>
          <w:p w14:paraId="078E2FCC" w14:textId="3FBFC693" w:rsidR="00914E26" w:rsidRPr="00F55AD7" w:rsidRDefault="00F404B9" w:rsidP="005D3920">
            <w:pPr>
              <w:pStyle w:val="Documentrevisiontabletitle"/>
            </w:pPr>
            <w:r>
              <w:t>Approval</w:t>
            </w:r>
          </w:p>
        </w:tc>
      </w:tr>
      <w:tr w:rsidR="005E4659" w:rsidRPr="00F55AD7" w14:paraId="3FD30408" w14:textId="77777777" w:rsidTr="00F404B9">
        <w:trPr>
          <w:trHeight w:val="851"/>
        </w:trPr>
        <w:tc>
          <w:tcPr>
            <w:tcW w:w="1908" w:type="dxa"/>
            <w:vAlign w:val="center"/>
          </w:tcPr>
          <w:p w14:paraId="5F32BB5E" w14:textId="77777777" w:rsidR="00914E26" w:rsidRPr="00CB7D0F" w:rsidRDefault="00914E26" w:rsidP="00CB7D0F">
            <w:pPr>
              <w:pStyle w:val="Tabletext"/>
            </w:pPr>
          </w:p>
        </w:tc>
        <w:tc>
          <w:tcPr>
            <w:tcW w:w="6025" w:type="dxa"/>
            <w:vAlign w:val="center"/>
          </w:tcPr>
          <w:p w14:paraId="42EBEED3" w14:textId="77777777" w:rsidR="005F35A3" w:rsidRPr="00202340" w:rsidRDefault="005F35A3" w:rsidP="005F35A3">
            <w:pPr>
              <w:pStyle w:val="Tabletext"/>
              <w:ind w:left="0"/>
              <w:rPr>
                <w:ins w:id="11" w:author="Dunn, Karen" w:date="2021-09-26T21:28:00Z"/>
                <w:sz w:val="22"/>
              </w:rPr>
            </w:pPr>
            <w:ins w:id="12" w:author="Dunn, Karen" w:date="2021-09-26T21:28:00Z">
              <w:r w:rsidRPr="00202340">
                <w:rPr>
                  <w:sz w:val="22"/>
                </w:rPr>
                <w:t>Edition 1.0</w:t>
              </w:r>
            </w:ins>
          </w:p>
          <w:p w14:paraId="7035E80B" w14:textId="77777777" w:rsidR="005F35A3" w:rsidRDefault="005F35A3" w:rsidP="005F35A3">
            <w:pPr>
              <w:pStyle w:val="BodyText"/>
              <w:jc w:val="left"/>
              <w:rPr>
                <w:ins w:id="13" w:author="Dunn, Karen" w:date="2021-09-26T21:28:00Z"/>
              </w:rPr>
            </w:pPr>
            <w:ins w:id="14" w:author="Dunn, Karen" w:date="2021-09-26T21:28:00Z">
              <w:r w:rsidRPr="00202340">
                <w:t xml:space="preserve">This document originates from IALA Guideline G1111 (ed 2015), which has been redeveloped as the G1111 series of guidelines concerning </w:t>
              </w:r>
              <w:r>
                <w:t>e</w:t>
              </w:r>
              <w:r w:rsidRPr="005839FD">
                <w:t xml:space="preserve">stablishing </w:t>
              </w:r>
              <w:r>
                <w:t>f</w:t>
              </w:r>
              <w:r w:rsidRPr="005839FD">
                <w:t xml:space="preserve">unctional &amp; </w:t>
              </w:r>
              <w:r>
                <w:t>p</w:t>
              </w:r>
              <w:r w:rsidRPr="005839FD">
                <w:t xml:space="preserve">erformance </w:t>
              </w:r>
              <w:r>
                <w:t>r</w:t>
              </w:r>
              <w:r w:rsidRPr="005839FD">
                <w:t>equirements for VTS Systems</w:t>
              </w:r>
              <w:r>
                <w:t>. Document revisions include document structure realignment and verification of currency and accuracy of the content.</w:t>
              </w:r>
            </w:ins>
          </w:p>
          <w:p w14:paraId="384AF95D" w14:textId="06B04F1D" w:rsidR="00914E26" w:rsidRPr="00CB7D0F" w:rsidRDefault="00914E26" w:rsidP="008700C4">
            <w:pPr>
              <w:pStyle w:val="Tabletext"/>
            </w:pPr>
          </w:p>
        </w:tc>
        <w:tc>
          <w:tcPr>
            <w:tcW w:w="2552" w:type="dxa"/>
            <w:vAlign w:val="center"/>
          </w:tcPr>
          <w:p w14:paraId="2F4D3410" w14:textId="4B00808C" w:rsidR="00914E26" w:rsidRPr="00CB7D0F" w:rsidRDefault="00914E26" w:rsidP="00CB7D0F">
            <w:pPr>
              <w:pStyle w:val="Tabletext"/>
            </w:pPr>
          </w:p>
        </w:tc>
      </w:tr>
      <w:tr w:rsidR="005E4659" w:rsidRPr="00F55AD7" w14:paraId="32499553" w14:textId="77777777" w:rsidTr="00F404B9">
        <w:trPr>
          <w:trHeight w:val="851"/>
        </w:trPr>
        <w:tc>
          <w:tcPr>
            <w:tcW w:w="1908" w:type="dxa"/>
            <w:vAlign w:val="center"/>
          </w:tcPr>
          <w:p w14:paraId="1D4E85EB" w14:textId="77777777" w:rsidR="00914E26" w:rsidRPr="00CB7D0F" w:rsidRDefault="00914E26" w:rsidP="00CB7D0F">
            <w:pPr>
              <w:pStyle w:val="Tabletext"/>
            </w:pPr>
          </w:p>
        </w:tc>
        <w:tc>
          <w:tcPr>
            <w:tcW w:w="6025" w:type="dxa"/>
            <w:vAlign w:val="center"/>
          </w:tcPr>
          <w:p w14:paraId="68744822" w14:textId="77777777" w:rsidR="00914E26" w:rsidRPr="00CB7D0F" w:rsidRDefault="00914E26" w:rsidP="00CB7D0F">
            <w:pPr>
              <w:pStyle w:val="Tabletext"/>
            </w:pPr>
          </w:p>
        </w:tc>
        <w:tc>
          <w:tcPr>
            <w:tcW w:w="2552" w:type="dxa"/>
            <w:vAlign w:val="center"/>
          </w:tcPr>
          <w:p w14:paraId="5000304B" w14:textId="77777777" w:rsidR="00914E26" w:rsidRPr="00CB7D0F" w:rsidRDefault="00914E26" w:rsidP="00CB7D0F">
            <w:pPr>
              <w:pStyle w:val="Tabletext"/>
            </w:pPr>
          </w:p>
        </w:tc>
      </w:tr>
      <w:tr w:rsidR="005E4659" w:rsidRPr="00F55AD7" w14:paraId="2CD549C5" w14:textId="77777777" w:rsidTr="00F404B9">
        <w:trPr>
          <w:trHeight w:val="851"/>
        </w:trPr>
        <w:tc>
          <w:tcPr>
            <w:tcW w:w="1908" w:type="dxa"/>
            <w:vAlign w:val="center"/>
          </w:tcPr>
          <w:p w14:paraId="4BF25017" w14:textId="77777777" w:rsidR="00914E26" w:rsidRPr="00CB7D0F" w:rsidRDefault="00914E26" w:rsidP="00CB7D0F">
            <w:pPr>
              <w:pStyle w:val="Tabletext"/>
            </w:pPr>
          </w:p>
        </w:tc>
        <w:tc>
          <w:tcPr>
            <w:tcW w:w="6025" w:type="dxa"/>
            <w:vAlign w:val="center"/>
          </w:tcPr>
          <w:p w14:paraId="29F77260" w14:textId="77777777" w:rsidR="00914E26" w:rsidRPr="00CB7D0F" w:rsidRDefault="00914E26" w:rsidP="00CB7D0F">
            <w:pPr>
              <w:pStyle w:val="Tabletext"/>
            </w:pPr>
          </w:p>
        </w:tc>
        <w:tc>
          <w:tcPr>
            <w:tcW w:w="2552" w:type="dxa"/>
            <w:vAlign w:val="center"/>
          </w:tcPr>
          <w:p w14:paraId="14EB958F" w14:textId="77777777" w:rsidR="00914E26" w:rsidRPr="00CB7D0F" w:rsidRDefault="00914E26" w:rsidP="00CB7D0F">
            <w:pPr>
              <w:pStyle w:val="Tabletext"/>
            </w:pPr>
          </w:p>
        </w:tc>
      </w:tr>
      <w:tr w:rsidR="005E4659" w:rsidRPr="00F55AD7" w14:paraId="4DDBD6D9" w14:textId="77777777" w:rsidTr="00F404B9">
        <w:trPr>
          <w:trHeight w:val="851"/>
        </w:trPr>
        <w:tc>
          <w:tcPr>
            <w:tcW w:w="1908" w:type="dxa"/>
            <w:vAlign w:val="center"/>
          </w:tcPr>
          <w:p w14:paraId="0D7BD499" w14:textId="77777777" w:rsidR="00914E26" w:rsidRPr="00CB7D0F" w:rsidRDefault="00914E26" w:rsidP="00CB7D0F">
            <w:pPr>
              <w:pStyle w:val="Tabletext"/>
            </w:pPr>
          </w:p>
        </w:tc>
        <w:tc>
          <w:tcPr>
            <w:tcW w:w="6025" w:type="dxa"/>
            <w:vAlign w:val="center"/>
          </w:tcPr>
          <w:p w14:paraId="6297B6BD" w14:textId="77777777" w:rsidR="00914E26" w:rsidRPr="00CB7D0F" w:rsidRDefault="00914E26" w:rsidP="00CB7D0F">
            <w:pPr>
              <w:pStyle w:val="Tabletext"/>
            </w:pPr>
          </w:p>
        </w:tc>
        <w:tc>
          <w:tcPr>
            <w:tcW w:w="2552" w:type="dxa"/>
            <w:vAlign w:val="center"/>
          </w:tcPr>
          <w:p w14:paraId="714A6399" w14:textId="77777777" w:rsidR="00914E26" w:rsidRPr="00CB7D0F" w:rsidRDefault="00914E26" w:rsidP="00CB7D0F">
            <w:pPr>
              <w:pStyle w:val="Tabletext"/>
            </w:pPr>
          </w:p>
        </w:tc>
      </w:tr>
      <w:tr w:rsidR="005E4659" w:rsidRPr="00F55AD7" w14:paraId="31F6CB5E" w14:textId="77777777" w:rsidTr="00F404B9">
        <w:trPr>
          <w:trHeight w:val="851"/>
        </w:trPr>
        <w:tc>
          <w:tcPr>
            <w:tcW w:w="1908" w:type="dxa"/>
            <w:vAlign w:val="center"/>
          </w:tcPr>
          <w:p w14:paraId="05CE1CD3" w14:textId="77777777" w:rsidR="00914E26" w:rsidRPr="00CB7D0F" w:rsidRDefault="00914E26" w:rsidP="00CB7D0F">
            <w:pPr>
              <w:pStyle w:val="Tabletext"/>
            </w:pPr>
          </w:p>
        </w:tc>
        <w:tc>
          <w:tcPr>
            <w:tcW w:w="6025" w:type="dxa"/>
            <w:vAlign w:val="center"/>
          </w:tcPr>
          <w:p w14:paraId="4F3483E6" w14:textId="77777777" w:rsidR="00914E26" w:rsidRPr="00CB7D0F" w:rsidRDefault="00914E26" w:rsidP="00CB7D0F">
            <w:pPr>
              <w:pStyle w:val="Tabletext"/>
            </w:pPr>
          </w:p>
        </w:tc>
        <w:tc>
          <w:tcPr>
            <w:tcW w:w="2552" w:type="dxa"/>
            <w:vAlign w:val="center"/>
          </w:tcPr>
          <w:p w14:paraId="2CB4DFB4" w14:textId="77777777" w:rsidR="00914E26" w:rsidRPr="00CB7D0F" w:rsidRDefault="00914E26" w:rsidP="00CB7D0F">
            <w:pPr>
              <w:pStyle w:val="Tabletext"/>
            </w:pPr>
          </w:p>
        </w:tc>
      </w:tr>
      <w:tr w:rsidR="005E4659" w:rsidRPr="00F55AD7" w14:paraId="66D0F55C" w14:textId="77777777" w:rsidTr="00F404B9">
        <w:trPr>
          <w:trHeight w:val="851"/>
        </w:trPr>
        <w:tc>
          <w:tcPr>
            <w:tcW w:w="1908" w:type="dxa"/>
            <w:vAlign w:val="center"/>
          </w:tcPr>
          <w:p w14:paraId="63E499DB" w14:textId="77777777" w:rsidR="00914E26" w:rsidRPr="00CB7D0F" w:rsidRDefault="00914E26" w:rsidP="00CB7D0F">
            <w:pPr>
              <w:pStyle w:val="Tabletext"/>
            </w:pPr>
          </w:p>
        </w:tc>
        <w:tc>
          <w:tcPr>
            <w:tcW w:w="6025" w:type="dxa"/>
            <w:vAlign w:val="center"/>
          </w:tcPr>
          <w:p w14:paraId="53EF560D" w14:textId="77777777" w:rsidR="00914E26" w:rsidRPr="00CB7D0F" w:rsidRDefault="00914E26" w:rsidP="00CB7D0F">
            <w:pPr>
              <w:pStyle w:val="Tabletext"/>
            </w:pPr>
          </w:p>
        </w:tc>
        <w:tc>
          <w:tcPr>
            <w:tcW w:w="2552" w:type="dxa"/>
            <w:vAlign w:val="center"/>
          </w:tcPr>
          <w:p w14:paraId="1FC5155B" w14:textId="77777777" w:rsidR="00914E26" w:rsidRPr="00CB7D0F" w:rsidRDefault="00914E26" w:rsidP="00CB7D0F">
            <w:pPr>
              <w:pStyle w:val="Tabletext"/>
            </w:pPr>
          </w:p>
        </w:tc>
      </w:tr>
      <w:tr w:rsidR="005E4659" w:rsidRPr="00F55AD7" w14:paraId="71EE1ED8" w14:textId="77777777" w:rsidTr="00F404B9">
        <w:trPr>
          <w:trHeight w:val="851"/>
        </w:trPr>
        <w:tc>
          <w:tcPr>
            <w:tcW w:w="1908" w:type="dxa"/>
            <w:vAlign w:val="center"/>
          </w:tcPr>
          <w:p w14:paraId="7961B830" w14:textId="77777777" w:rsidR="00914E26" w:rsidRPr="00CB7D0F" w:rsidRDefault="00914E26" w:rsidP="00CB7D0F">
            <w:pPr>
              <w:pStyle w:val="Tabletext"/>
            </w:pPr>
          </w:p>
        </w:tc>
        <w:tc>
          <w:tcPr>
            <w:tcW w:w="6025" w:type="dxa"/>
            <w:vAlign w:val="center"/>
          </w:tcPr>
          <w:p w14:paraId="34E40D9D" w14:textId="77777777" w:rsidR="00914E26" w:rsidRPr="00CB7D0F" w:rsidRDefault="00914E26" w:rsidP="00CB7D0F">
            <w:pPr>
              <w:pStyle w:val="Tabletext"/>
            </w:pPr>
          </w:p>
        </w:tc>
        <w:tc>
          <w:tcPr>
            <w:tcW w:w="2552" w:type="dxa"/>
            <w:vAlign w:val="center"/>
          </w:tcPr>
          <w:p w14:paraId="2BEB0366" w14:textId="77777777" w:rsidR="00914E26" w:rsidRPr="00CB7D0F" w:rsidRDefault="00914E26" w:rsidP="00CB7D0F">
            <w:pPr>
              <w:pStyle w:val="Tabletext"/>
            </w:pPr>
          </w:p>
        </w:tc>
      </w:tr>
    </w:tbl>
    <w:p w14:paraId="5722268C" w14:textId="77777777" w:rsidR="00914E26" w:rsidRPr="00F55AD7" w:rsidRDefault="00914E26" w:rsidP="00D74AE1"/>
    <w:p w14:paraId="542DC038" w14:textId="77777777" w:rsidR="005E4659" w:rsidRPr="00F55AD7" w:rsidRDefault="005E4659" w:rsidP="008069C5">
      <w:pPr>
        <w:pStyle w:val="BodyText"/>
        <w:sectPr w:rsidR="005E4659" w:rsidRPr="00F55AD7" w:rsidSect="00844B35">
          <w:headerReference w:type="even" r:id="rId17"/>
          <w:headerReference w:type="default" r:id="rId18"/>
          <w:footerReference w:type="default" r:id="rId19"/>
          <w:headerReference w:type="first" r:id="rId20"/>
          <w:pgSz w:w="11906" w:h="16838" w:code="9"/>
          <w:pgMar w:top="567" w:right="794" w:bottom="567" w:left="907" w:header="567" w:footer="851" w:gutter="0"/>
          <w:cols w:space="708"/>
          <w:docGrid w:linePitch="360"/>
        </w:sectPr>
      </w:pPr>
    </w:p>
    <w:p w14:paraId="305616EA" w14:textId="08B35C46" w:rsidR="00D80CE2" w:rsidRDefault="000332ED">
      <w:pPr>
        <w:pStyle w:val="TOC1"/>
        <w:rPr>
          <w:ins w:id="15" w:author="Dunn, Karen" w:date="2021-10-04T15:34:00Z"/>
          <w:rFonts w:eastAsiaTheme="minorEastAsia"/>
          <w:b w:val="0"/>
          <w:caps w:val="0"/>
          <w:color w:val="auto"/>
          <w:lang w:val="en-US"/>
        </w:rPr>
      </w:pPr>
      <w:r>
        <w:rPr>
          <w:rFonts w:eastAsia="Times New Roman" w:cs="Times New Roman"/>
          <w:b w:val="0"/>
          <w:szCs w:val="20"/>
        </w:rPr>
        <w:lastRenderedPageBreak/>
        <w:fldChar w:fldCharType="begin"/>
      </w:r>
      <w:r>
        <w:rPr>
          <w:rFonts w:eastAsia="Times New Roman" w:cs="Times New Roman"/>
          <w:b w:val="0"/>
          <w:szCs w:val="20"/>
        </w:rPr>
        <w:instrText xml:space="preserve"> TOC \o "1-1" </w:instrText>
      </w:r>
      <w:r>
        <w:rPr>
          <w:rFonts w:eastAsia="Times New Roman" w:cs="Times New Roman"/>
          <w:b w:val="0"/>
          <w:szCs w:val="20"/>
        </w:rPr>
        <w:fldChar w:fldCharType="separate"/>
      </w:r>
      <w:ins w:id="16" w:author="Dunn, Karen" w:date="2021-10-04T15:34:00Z">
        <w:r w:rsidR="00D80CE2" w:rsidRPr="0024200E">
          <w:t>1.</w:t>
        </w:r>
        <w:r w:rsidR="00D80CE2">
          <w:rPr>
            <w:rFonts w:eastAsiaTheme="minorEastAsia"/>
            <w:b w:val="0"/>
            <w:caps w:val="0"/>
            <w:color w:val="auto"/>
            <w:lang w:val="en-US"/>
          </w:rPr>
          <w:tab/>
        </w:r>
        <w:r w:rsidR="00D80CE2">
          <w:t>INTRODUCTION</w:t>
        </w:r>
        <w:r w:rsidR="00D80CE2">
          <w:tab/>
        </w:r>
        <w:r w:rsidR="00D80CE2">
          <w:fldChar w:fldCharType="begin"/>
        </w:r>
        <w:r w:rsidR="00D80CE2">
          <w:instrText xml:space="preserve"> PAGEREF _Toc84254088 \h </w:instrText>
        </w:r>
      </w:ins>
      <w:r w:rsidR="00D80CE2">
        <w:fldChar w:fldCharType="separate"/>
      </w:r>
      <w:ins w:id="17" w:author="Dunn, Karen" w:date="2021-10-04T15:34:00Z">
        <w:r w:rsidR="00D80CE2">
          <w:t>4</w:t>
        </w:r>
        <w:r w:rsidR="00D80CE2">
          <w:fldChar w:fldCharType="end"/>
        </w:r>
      </w:ins>
    </w:p>
    <w:p w14:paraId="71B9CB79" w14:textId="4B1CA9F7" w:rsidR="00D80CE2" w:rsidRDefault="00D80CE2">
      <w:pPr>
        <w:pStyle w:val="TOC1"/>
        <w:rPr>
          <w:ins w:id="18" w:author="Dunn, Karen" w:date="2021-10-04T15:34:00Z"/>
          <w:rFonts w:eastAsiaTheme="minorEastAsia"/>
          <w:b w:val="0"/>
          <w:caps w:val="0"/>
          <w:color w:val="auto"/>
          <w:lang w:val="en-US"/>
        </w:rPr>
      </w:pPr>
      <w:ins w:id="19" w:author="Dunn, Karen" w:date="2021-10-04T15:34:00Z">
        <w:r w:rsidRPr="0024200E">
          <w:t>2.</w:t>
        </w:r>
        <w:r>
          <w:rPr>
            <w:rFonts w:eastAsiaTheme="minorEastAsia"/>
            <w:b w:val="0"/>
            <w:caps w:val="0"/>
            <w:color w:val="auto"/>
            <w:lang w:val="en-US"/>
          </w:rPr>
          <w:tab/>
        </w:r>
        <w:r>
          <w:t>DEFINITIONS</w:t>
        </w:r>
        <w:r>
          <w:tab/>
        </w:r>
        <w:r>
          <w:fldChar w:fldCharType="begin"/>
        </w:r>
        <w:r>
          <w:instrText xml:space="preserve"> PAGEREF _Toc84254089 \h </w:instrText>
        </w:r>
      </w:ins>
      <w:r>
        <w:fldChar w:fldCharType="separate"/>
      </w:r>
      <w:ins w:id="20" w:author="Dunn, Karen" w:date="2021-10-04T15:34:00Z">
        <w:r>
          <w:t>5</w:t>
        </w:r>
        <w:r>
          <w:fldChar w:fldCharType="end"/>
        </w:r>
      </w:ins>
    </w:p>
    <w:p w14:paraId="7FBFD132" w14:textId="37C07525" w:rsidR="00D80CE2" w:rsidRDefault="00D80CE2">
      <w:pPr>
        <w:pStyle w:val="TOC1"/>
        <w:rPr>
          <w:ins w:id="21" w:author="Dunn, Karen" w:date="2021-10-04T15:34:00Z"/>
          <w:rFonts w:eastAsiaTheme="minorEastAsia"/>
          <w:b w:val="0"/>
          <w:caps w:val="0"/>
          <w:color w:val="auto"/>
          <w:lang w:val="en-US"/>
        </w:rPr>
      </w:pPr>
      <w:ins w:id="22" w:author="Dunn, Karen" w:date="2021-10-04T15:34:00Z">
        <w:r w:rsidRPr="0024200E">
          <w:t>3.</w:t>
        </w:r>
        <w:r>
          <w:rPr>
            <w:rFonts w:eastAsiaTheme="minorEastAsia"/>
            <w:b w:val="0"/>
            <w:caps w:val="0"/>
            <w:color w:val="auto"/>
            <w:lang w:val="en-US"/>
          </w:rPr>
          <w:tab/>
        </w:r>
        <w:r>
          <w:t>References</w:t>
        </w:r>
        <w:r>
          <w:tab/>
        </w:r>
        <w:r>
          <w:fldChar w:fldCharType="begin"/>
        </w:r>
        <w:r>
          <w:instrText xml:space="preserve"> PAGEREF _Toc84254090 \h </w:instrText>
        </w:r>
      </w:ins>
      <w:r>
        <w:fldChar w:fldCharType="separate"/>
      </w:r>
      <w:ins w:id="23" w:author="Dunn, Karen" w:date="2021-10-04T15:34:00Z">
        <w:r>
          <w:t>5</w:t>
        </w:r>
        <w:r>
          <w:fldChar w:fldCharType="end"/>
        </w:r>
      </w:ins>
    </w:p>
    <w:p w14:paraId="7CC96F42" w14:textId="4F766E8C" w:rsidR="00D80CE2" w:rsidRDefault="00D80CE2">
      <w:pPr>
        <w:pStyle w:val="TOC1"/>
        <w:rPr>
          <w:ins w:id="24" w:author="Dunn, Karen" w:date="2021-10-04T15:34:00Z"/>
          <w:rFonts w:eastAsiaTheme="minorEastAsia"/>
          <w:b w:val="0"/>
          <w:caps w:val="0"/>
          <w:color w:val="auto"/>
          <w:lang w:val="en-US"/>
        </w:rPr>
      </w:pPr>
      <w:ins w:id="25" w:author="Dunn, Karen" w:date="2021-10-04T15:34:00Z">
        <w:r w:rsidRPr="0024200E">
          <w:t>4.</w:t>
        </w:r>
        <w:r>
          <w:rPr>
            <w:rFonts w:eastAsiaTheme="minorEastAsia"/>
            <w:b w:val="0"/>
            <w:caps w:val="0"/>
            <w:color w:val="auto"/>
            <w:lang w:val="en-US"/>
          </w:rPr>
          <w:tab/>
        </w:r>
        <w:r>
          <w:t>Abbreviations</w:t>
        </w:r>
        <w:r>
          <w:tab/>
        </w:r>
        <w:r>
          <w:fldChar w:fldCharType="begin"/>
        </w:r>
        <w:r>
          <w:instrText xml:space="preserve"> PAGEREF _Toc84254091 \h </w:instrText>
        </w:r>
      </w:ins>
      <w:r>
        <w:fldChar w:fldCharType="separate"/>
      </w:r>
      <w:ins w:id="26" w:author="Dunn, Karen" w:date="2021-10-04T15:34:00Z">
        <w:r>
          <w:t>5</w:t>
        </w:r>
        <w:r>
          <w:fldChar w:fldCharType="end"/>
        </w:r>
      </w:ins>
    </w:p>
    <w:p w14:paraId="56BE402B" w14:textId="698E7527" w:rsidR="00D80CE2" w:rsidRDefault="00D80CE2">
      <w:pPr>
        <w:pStyle w:val="TOC1"/>
        <w:rPr>
          <w:ins w:id="27" w:author="Dunn, Karen" w:date="2021-10-04T15:34:00Z"/>
          <w:rFonts w:eastAsiaTheme="minorEastAsia"/>
          <w:b w:val="0"/>
          <w:caps w:val="0"/>
          <w:color w:val="auto"/>
          <w:lang w:val="en-US"/>
        </w:rPr>
      </w:pPr>
      <w:ins w:id="28" w:author="Dunn, Karen" w:date="2021-10-04T15:34:00Z">
        <w:r w:rsidRPr="0024200E">
          <w:t>5.</w:t>
        </w:r>
        <w:r>
          <w:rPr>
            <w:rFonts w:eastAsiaTheme="minorEastAsia"/>
            <w:b w:val="0"/>
            <w:caps w:val="0"/>
            <w:color w:val="auto"/>
            <w:lang w:val="en-US"/>
          </w:rPr>
          <w:tab/>
        </w:r>
        <w:r>
          <w:t>Operational Overview</w:t>
        </w:r>
        <w:r>
          <w:tab/>
        </w:r>
        <w:r>
          <w:fldChar w:fldCharType="begin"/>
        </w:r>
        <w:r>
          <w:instrText xml:space="preserve"> PAGEREF _Toc84254092 \h </w:instrText>
        </w:r>
      </w:ins>
      <w:r>
        <w:fldChar w:fldCharType="separate"/>
      </w:r>
      <w:ins w:id="29" w:author="Dunn, Karen" w:date="2021-10-04T15:34:00Z">
        <w:r>
          <w:t>6</w:t>
        </w:r>
        <w:r>
          <w:fldChar w:fldCharType="end"/>
        </w:r>
      </w:ins>
    </w:p>
    <w:p w14:paraId="5BB0A1F0" w14:textId="1BA0FC16" w:rsidR="00D80CE2" w:rsidRDefault="00D80CE2">
      <w:pPr>
        <w:pStyle w:val="TOC1"/>
        <w:rPr>
          <w:ins w:id="30" w:author="Dunn, Karen" w:date="2021-10-04T15:34:00Z"/>
          <w:rFonts w:eastAsiaTheme="minorEastAsia"/>
          <w:b w:val="0"/>
          <w:caps w:val="0"/>
          <w:color w:val="auto"/>
          <w:lang w:val="en-US"/>
        </w:rPr>
      </w:pPr>
      <w:ins w:id="31" w:author="Dunn, Karen" w:date="2021-10-04T15:34:00Z">
        <w:r w:rsidRPr="0024200E">
          <w:t>6.</w:t>
        </w:r>
        <w:r>
          <w:rPr>
            <w:rFonts w:eastAsiaTheme="minorEastAsia"/>
            <w:b w:val="0"/>
            <w:caps w:val="0"/>
            <w:color w:val="auto"/>
            <w:lang w:val="en-US"/>
          </w:rPr>
          <w:tab/>
        </w:r>
        <w:r>
          <w:t>Producing Functional and Performance requirements</w:t>
        </w:r>
        <w:r>
          <w:tab/>
        </w:r>
        <w:r>
          <w:fldChar w:fldCharType="begin"/>
        </w:r>
        <w:r>
          <w:instrText xml:space="preserve"> PAGEREF _Toc84254093 \h </w:instrText>
        </w:r>
      </w:ins>
      <w:r>
        <w:fldChar w:fldCharType="separate"/>
      </w:r>
      <w:ins w:id="32" w:author="Dunn, Karen" w:date="2021-10-04T15:34:00Z">
        <w:r>
          <w:t>7</w:t>
        </w:r>
        <w:r>
          <w:fldChar w:fldCharType="end"/>
        </w:r>
      </w:ins>
    </w:p>
    <w:p w14:paraId="224158BE" w14:textId="4E87BC2D" w:rsidR="00D80CE2" w:rsidRDefault="00D80CE2">
      <w:pPr>
        <w:pStyle w:val="TOC1"/>
        <w:rPr>
          <w:ins w:id="33" w:author="Dunn, Karen" w:date="2021-10-04T15:34:00Z"/>
          <w:rFonts w:eastAsiaTheme="minorEastAsia"/>
          <w:b w:val="0"/>
          <w:caps w:val="0"/>
          <w:color w:val="auto"/>
          <w:lang w:val="en-US"/>
        </w:rPr>
      </w:pPr>
      <w:ins w:id="34" w:author="Dunn, Karen" w:date="2021-10-04T15:34:00Z">
        <w:r w:rsidRPr="0024200E">
          <w:t>7.</w:t>
        </w:r>
        <w:r>
          <w:rPr>
            <w:rFonts w:eastAsiaTheme="minorEastAsia"/>
            <w:b w:val="0"/>
            <w:caps w:val="0"/>
            <w:color w:val="auto"/>
            <w:lang w:val="en-US"/>
          </w:rPr>
          <w:tab/>
        </w:r>
        <w:r>
          <w:t>Specific Design, Configuration, Installation and Maintenance Considerations</w:t>
        </w:r>
        <w:r>
          <w:tab/>
        </w:r>
        <w:r>
          <w:fldChar w:fldCharType="begin"/>
        </w:r>
        <w:r>
          <w:instrText xml:space="preserve"> PAGEREF _Toc84254094 \h </w:instrText>
        </w:r>
      </w:ins>
      <w:r>
        <w:fldChar w:fldCharType="separate"/>
      </w:r>
      <w:ins w:id="35" w:author="Dunn, Karen" w:date="2021-10-04T15:34:00Z">
        <w:r>
          <w:t>9</w:t>
        </w:r>
        <w:r>
          <w:fldChar w:fldCharType="end"/>
        </w:r>
      </w:ins>
    </w:p>
    <w:p w14:paraId="2CDCD7BA" w14:textId="375646AF" w:rsidR="00642025" w:rsidRPr="00F55AD7" w:rsidRDefault="000332ED" w:rsidP="00CB7D0F">
      <w:pPr>
        <w:pStyle w:val="BodyText"/>
      </w:pPr>
      <w:r>
        <w:rPr>
          <w:rFonts w:eastAsia="Times New Roman" w:cs="Times New Roman"/>
          <w:b/>
          <w:noProof/>
          <w:color w:val="00558C" w:themeColor="accent1"/>
          <w:szCs w:val="20"/>
        </w:rPr>
        <w:fldChar w:fldCharType="end"/>
      </w:r>
    </w:p>
    <w:p w14:paraId="6926CAC1" w14:textId="77777777" w:rsidR="007302BB" w:rsidRDefault="007302BB" w:rsidP="00466DD5">
      <w:pPr>
        <w:pStyle w:val="ListofFigures"/>
      </w:pPr>
    </w:p>
    <w:p w14:paraId="33893BB9" w14:textId="4B0F42F6" w:rsidR="007302BB" w:rsidRDefault="007302BB" w:rsidP="00466DD5">
      <w:pPr>
        <w:pStyle w:val="ListofFigures"/>
      </w:pPr>
    </w:p>
    <w:p w14:paraId="2388C118" w14:textId="77777777" w:rsidR="00EA7DEC" w:rsidRPr="00EA7DEC" w:rsidRDefault="00EA7DEC" w:rsidP="00EA7DEC"/>
    <w:p w14:paraId="2F4CCDD1" w14:textId="65095EDD" w:rsidR="00466DD5" w:rsidRPr="00CB7D0F" w:rsidRDefault="002F265A" w:rsidP="00466DD5">
      <w:pPr>
        <w:pStyle w:val="ListofFigures"/>
      </w:pPr>
      <w:r w:rsidRPr="00F55AD7">
        <w:t>List of Tables</w:t>
      </w:r>
      <w:r w:rsidR="00176BB8">
        <w:t xml:space="preserve"> </w:t>
      </w:r>
    </w:p>
    <w:p w14:paraId="38B0B672" w14:textId="5DB98DC6" w:rsidR="00161325" w:rsidRPr="00CB7D0F" w:rsidRDefault="00161325" w:rsidP="00CB7D0F">
      <w:pPr>
        <w:pStyle w:val="BodyText"/>
      </w:pPr>
    </w:p>
    <w:p w14:paraId="4A4B52F3" w14:textId="575D4047" w:rsidR="00176BB8" w:rsidRPr="00176BB8" w:rsidRDefault="00994D97" w:rsidP="00466DD5">
      <w:pPr>
        <w:pStyle w:val="ListofFigures"/>
      </w:pPr>
      <w:r w:rsidRPr="00F55AD7">
        <w:t>List of Figures</w:t>
      </w:r>
    </w:p>
    <w:p w14:paraId="58890DCE" w14:textId="77777777" w:rsidR="00790277" w:rsidRPr="00462095" w:rsidRDefault="00790277" w:rsidP="00462095">
      <w:pPr>
        <w:pStyle w:val="BodyText"/>
        <w:sectPr w:rsidR="00790277" w:rsidRPr="00462095" w:rsidSect="00C716E5">
          <w:headerReference w:type="even" r:id="rId21"/>
          <w:headerReference w:type="default" r:id="rId22"/>
          <w:headerReference w:type="first" r:id="rId23"/>
          <w:footerReference w:type="first" r:id="rId24"/>
          <w:pgSz w:w="11906" w:h="16838" w:code="9"/>
          <w:pgMar w:top="567" w:right="794" w:bottom="567" w:left="907" w:header="850" w:footer="567" w:gutter="0"/>
          <w:cols w:space="708"/>
          <w:titlePg/>
          <w:docGrid w:linePitch="360"/>
        </w:sectPr>
      </w:pPr>
    </w:p>
    <w:p w14:paraId="357D3282" w14:textId="223DB8B6" w:rsidR="003A6A32" w:rsidRDefault="00141ACF" w:rsidP="00141ACF">
      <w:pPr>
        <w:pStyle w:val="Heading1"/>
      </w:pPr>
      <w:bookmarkStart w:id="36" w:name="_Ref66800667"/>
      <w:bookmarkStart w:id="37" w:name="_Toc84254088"/>
      <w:r w:rsidRPr="00141ACF">
        <w:lastRenderedPageBreak/>
        <w:t>INTRODUCTION</w:t>
      </w:r>
      <w:bookmarkEnd w:id="36"/>
      <w:bookmarkEnd w:id="37"/>
    </w:p>
    <w:p w14:paraId="40FDA680" w14:textId="6E37F08F" w:rsidR="00141ACF" w:rsidRDefault="00141ACF" w:rsidP="000332ED">
      <w:pPr>
        <w:pStyle w:val="BodyText"/>
      </w:pPr>
      <w:bookmarkStart w:id="38" w:name="_Hlk59200746"/>
      <w:r>
        <w:t xml:space="preserve">This Guideline presents a common source of information to assist VTS authorities in the understanding of </w:t>
      </w:r>
      <w:ins w:id="39" w:author="Dunn, Karen" w:date="2021-09-26T21:30:00Z">
        <w:r w:rsidR="005F35A3">
          <w:t>AIS</w:t>
        </w:r>
      </w:ins>
      <w:ins w:id="40" w:author="Dunn, Karen" w:date="2021-09-26T21:31:00Z">
        <w:r w:rsidR="005F35A3">
          <w:t xml:space="preserve"> </w:t>
        </w:r>
      </w:ins>
      <w:ins w:id="41" w:author="Dunn, Karen" w:date="2021-09-26T21:30:00Z">
        <w:r w:rsidR="005F35A3">
          <w:t>and VDES function</w:t>
        </w:r>
      </w:ins>
      <w:ins w:id="42" w:author="Dunn, Karen" w:date="2021-09-26T21:31:00Z">
        <w:r w:rsidR="005F35A3">
          <w:t>ality and</w:t>
        </w:r>
      </w:ins>
      <w:ins w:id="43" w:author="Dunn, Karen" w:date="2021-09-26T21:30:00Z">
        <w:r w:rsidR="005F35A3">
          <w:t xml:space="preserve"> </w:t>
        </w:r>
      </w:ins>
      <w:r>
        <w:t xml:space="preserve">performance, supporting the design of </w:t>
      </w:r>
      <w:ins w:id="44" w:author="Dunn, Karen" w:date="2021-09-26T21:31:00Z">
        <w:r w:rsidR="005F35A3">
          <w:t xml:space="preserve">AIS and VDES </w:t>
        </w:r>
      </w:ins>
      <w:r>
        <w:t>service</w:t>
      </w:r>
      <w:ins w:id="45" w:author="Dunn, Karen" w:date="2021-09-26T21:31:00Z">
        <w:r w:rsidR="005F35A3">
          <w:t>s</w:t>
        </w:r>
      </w:ins>
      <w:r>
        <w:t xml:space="preserve"> and </w:t>
      </w:r>
      <w:ins w:id="46" w:author="Dunn, Karen" w:date="2021-09-26T21:31:00Z">
        <w:r w:rsidR="005F35A3">
          <w:t xml:space="preserve">their </w:t>
        </w:r>
      </w:ins>
      <w:del w:id="47" w:author="Dunn, Karen" w:date="2021-09-26T21:31:00Z">
        <w:r w:rsidDel="005F35A3">
          <w:delText xml:space="preserve">its </w:delText>
        </w:r>
      </w:del>
      <w:r>
        <w:t xml:space="preserve">contribution to the VTS traffic image (situational awareness) as well as guidance of how the VTS Authority should specify </w:t>
      </w:r>
      <w:ins w:id="48" w:author="Dunn, Karen" w:date="2021-09-26T21:33:00Z">
        <w:r w:rsidR="004031F2">
          <w:t>the associated functional and performance requirements.</w:t>
        </w:r>
      </w:ins>
      <w:r>
        <w:t xml:space="preserve"> </w:t>
      </w:r>
    </w:p>
    <w:p w14:paraId="567D5609" w14:textId="3AF4F917" w:rsidR="004031F2" w:rsidRDefault="004031F2" w:rsidP="004031F2">
      <w:pPr>
        <w:pStyle w:val="BodyText"/>
        <w:jc w:val="left"/>
        <w:rPr>
          <w:ins w:id="49" w:author="Dunn, Karen" w:date="2021-09-26T21:34:00Z"/>
        </w:rPr>
      </w:pPr>
      <w:ins w:id="50" w:author="Dunn, Karen" w:date="2021-09-26T21:34:00Z">
        <w:r>
          <w:t xml:space="preserve">The guideline considers the potential application of AIS and VDES </w:t>
        </w:r>
      </w:ins>
      <w:ins w:id="51" w:author="Dunn, Karen" w:date="2021-09-28T11:37:00Z">
        <w:r w:rsidR="00735FF6">
          <w:t xml:space="preserve">in support of VTS services, which can include </w:t>
        </w:r>
      </w:ins>
      <w:ins w:id="52" w:author="Dunn, Karen" w:date="2021-09-28T12:07:00Z">
        <w:r w:rsidR="00CF2B6A">
          <w:t xml:space="preserve">but are not necessarily limited to </w:t>
        </w:r>
      </w:ins>
      <w:ins w:id="53" w:author="Dunn, Karen" w:date="2021-09-28T11:37:00Z">
        <w:r w:rsidR="00735FF6">
          <w:t xml:space="preserve">considerations relative to any of the maritime service portfolios as defined by </w:t>
        </w:r>
      </w:ins>
      <w:ins w:id="54" w:author="Dunn, Karen" w:date="2021-09-28T11:40:00Z">
        <w:r w:rsidR="00735FF6">
          <w:t xml:space="preserve">the </w:t>
        </w:r>
      </w:ins>
      <w:ins w:id="55" w:author="Dunn, Karen" w:date="2021-09-28T11:37:00Z">
        <w:r w:rsidR="00735FF6">
          <w:t xml:space="preserve">IMO </w:t>
        </w:r>
      </w:ins>
      <w:ins w:id="56" w:author="Dunn, Karen" w:date="2021-09-28T11:41:00Z">
        <w:r w:rsidR="00735FF6">
          <w:t>e-Navigation Strategic Implementation Plan (SIP) (NCSR1/28/Annex 7).</w:t>
        </w:r>
      </w:ins>
      <w:ins w:id="57" w:author="Dunn, Karen" w:date="2021-09-28T11:42:00Z">
        <w:r w:rsidR="00735FF6">
          <w:t xml:space="preserve"> </w:t>
        </w:r>
      </w:ins>
    </w:p>
    <w:p w14:paraId="5DE95750" w14:textId="7CA8D287" w:rsidR="00141ACF" w:rsidDel="009D7B81" w:rsidRDefault="00141ACF" w:rsidP="00141ACF">
      <w:pPr>
        <w:pStyle w:val="BodyText"/>
        <w:rPr>
          <w:del w:id="58" w:author="Dunn, Karen" w:date="2021-10-04T15:36:00Z"/>
        </w:rPr>
      </w:pPr>
    </w:p>
    <w:p w14:paraId="3A87A7FB" w14:textId="3362C5AF" w:rsidR="000E259E" w:rsidRPr="000E259E" w:rsidRDefault="000E259E" w:rsidP="000E259E">
      <w:pPr>
        <w:pStyle w:val="BodyText"/>
      </w:pPr>
      <w:commentRangeStart w:id="59"/>
      <w:r w:rsidRPr="000E259E">
        <w:t>Specific maritime security requirements possibly identified by the International Ship and Port Security code and other requirements from allied services may introduce additional challenges</w:t>
      </w:r>
      <w:commentRangeEnd w:id="59"/>
      <w:r w:rsidR="00B84F8F">
        <w:rPr>
          <w:rStyle w:val="CommentReference"/>
        </w:rPr>
        <w:commentReference w:id="59"/>
      </w:r>
      <w:r w:rsidRPr="000E259E">
        <w:t xml:space="preserve">.  </w:t>
      </w:r>
    </w:p>
    <w:p w14:paraId="44D61E98" w14:textId="03CAA70C" w:rsidR="00CA15A7" w:rsidRPr="00CA15A7" w:rsidRDefault="00EA7DEC" w:rsidP="004000EA">
      <w:pPr>
        <w:pStyle w:val="Heading2"/>
      </w:pPr>
      <w:bookmarkStart w:id="60" w:name="_Toc60660146"/>
      <w:r>
        <w:t xml:space="preserve">The IALA </w:t>
      </w:r>
      <w:r w:rsidR="00CA15A7" w:rsidRPr="00CA15A7">
        <w:t>G1111 guideline series</w:t>
      </w:r>
      <w:bookmarkEnd w:id="60"/>
    </w:p>
    <w:p w14:paraId="656086AE" w14:textId="4080D81E" w:rsidR="00CA15A7" w:rsidRPr="004000EA" w:rsidRDefault="00CA15A7" w:rsidP="004000EA">
      <w:pPr>
        <w:pStyle w:val="BodyText"/>
      </w:pPr>
      <w:r w:rsidRPr="004000EA">
        <w:t xml:space="preserve">This Guideline is one of the G1111 series of guideline documents. The purpose of the G1111 series is to assist the VTS authority in preparing the definition, specification, establishment, </w:t>
      </w:r>
      <w:r w:rsidR="004000EA" w:rsidRPr="004000EA">
        <w:t>operation,</w:t>
      </w:r>
      <w:r w:rsidRPr="004000EA">
        <w:t xml:space="preserve"> and upgrades of a VTS system.  The documents address the relationship between the operational requirements and VTS system performance (technical) requirements and how these reflect into system design and sub system requirements.</w:t>
      </w:r>
    </w:p>
    <w:p w14:paraId="431BBCC5" w14:textId="6C6390AA" w:rsidR="00CA15A7" w:rsidRPr="00CA15A7" w:rsidRDefault="00CA15A7" w:rsidP="004000EA">
      <w:pPr>
        <w:pStyle w:val="BodyText"/>
      </w:pPr>
      <w:r w:rsidRPr="004000EA">
        <w:t>The G1111 series of guideline documents present system design, sensors, communications, processing, and acceptance, without inferring priority. The guideline documents are numbered and titled as follows:</w:t>
      </w:r>
    </w:p>
    <w:p w14:paraId="1F8D93A6" w14:textId="3458ACF0" w:rsidR="007E3F2D" w:rsidRPr="005839FD" w:rsidRDefault="007E3F2D" w:rsidP="007E3F2D">
      <w:pPr>
        <w:pStyle w:val="NoSpacing"/>
        <w:numPr>
          <w:ilvl w:val="0"/>
          <w:numId w:val="33"/>
        </w:numPr>
        <w:rPr>
          <w:sz w:val="22"/>
        </w:rPr>
      </w:pPr>
      <w:bookmarkStart w:id="61" w:name="_Hlk63413490"/>
      <w:r w:rsidRPr="005839FD">
        <w:rPr>
          <w:sz w:val="22"/>
        </w:rPr>
        <w:t>G1111</w:t>
      </w:r>
      <w:r w:rsidRPr="005839FD">
        <w:rPr>
          <w:sz w:val="22"/>
        </w:rPr>
        <w:tab/>
      </w:r>
      <w:r w:rsidR="005839FD">
        <w:rPr>
          <w:sz w:val="22"/>
        </w:rPr>
        <w:tab/>
      </w:r>
      <w:r w:rsidRPr="005839FD">
        <w:rPr>
          <w:sz w:val="22"/>
        </w:rPr>
        <w:t>Establishing Functional &amp; Performance Requirements for VTS Systems</w:t>
      </w:r>
    </w:p>
    <w:p w14:paraId="156619A7" w14:textId="77777777" w:rsidR="007E3F2D" w:rsidRPr="005839FD" w:rsidRDefault="007E3F2D" w:rsidP="007E3F2D">
      <w:pPr>
        <w:pStyle w:val="NoSpacing"/>
        <w:numPr>
          <w:ilvl w:val="0"/>
          <w:numId w:val="33"/>
        </w:numPr>
        <w:rPr>
          <w:sz w:val="22"/>
        </w:rPr>
      </w:pPr>
      <w:r w:rsidRPr="005839FD">
        <w:rPr>
          <w:sz w:val="22"/>
        </w:rPr>
        <w:t>G1111-1</w:t>
      </w:r>
      <w:r w:rsidRPr="005839FD">
        <w:rPr>
          <w:sz w:val="22"/>
        </w:rPr>
        <w:tab/>
        <w:t>Producing Requirements for the Core VTS System</w:t>
      </w:r>
    </w:p>
    <w:p w14:paraId="08F2E70D" w14:textId="77777777" w:rsidR="007E3F2D" w:rsidRPr="005839FD" w:rsidRDefault="007E3F2D" w:rsidP="007E3F2D">
      <w:pPr>
        <w:pStyle w:val="NoSpacing"/>
        <w:numPr>
          <w:ilvl w:val="0"/>
          <w:numId w:val="33"/>
        </w:numPr>
        <w:rPr>
          <w:sz w:val="22"/>
        </w:rPr>
      </w:pPr>
      <w:r w:rsidRPr="005839FD">
        <w:rPr>
          <w:sz w:val="22"/>
        </w:rPr>
        <w:t>G1111-2</w:t>
      </w:r>
      <w:r w:rsidRPr="005839FD">
        <w:rPr>
          <w:sz w:val="22"/>
        </w:rPr>
        <w:tab/>
        <w:t>Producing Requirements for Voice Communications</w:t>
      </w:r>
    </w:p>
    <w:p w14:paraId="699686DB" w14:textId="77777777" w:rsidR="007E3F2D" w:rsidRPr="005839FD" w:rsidRDefault="007E3F2D" w:rsidP="007E3F2D">
      <w:pPr>
        <w:pStyle w:val="NoSpacing"/>
        <w:numPr>
          <w:ilvl w:val="0"/>
          <w:numId w:val="33"/>
        </w:numPr>
        <w:rPr>
          <w:sz w:val="22"/>
        </w:rPr>
      </w:pPr>
      <w:r w:rsidRPr="005839FD">
        <w:rPr>
          <w:sz w:val="22"/>
        </w:rPr>
        <w:t>G1111-3</w:t>
      </w:r>
      <w:r w:rsidRPr="005839FD">
        <w:rPr>
          <w:sz w:val="22"/>
        </w:rPr>
        <w:tab/>
        <w:t xml:space="preserve">Producing Requirements for RADAR </w:t>
      </w:r>
    </w:p>
    <w:p w14:paraId="4EC0750C" w14:textId="77777777" w:rsidR="007E3F2D" w:rsidRPr="008D5442" w:rsidRDefault="007E3F2D" w:rsidP="007E3F2D">
      <w:pPr>
        <w:pStyle w:val="NoSpacing"/>
        <w:numPr>
          <w:ilvl w:val="0"/>
          <w:numId w:val="33"/>
        </w:numPr>
        <w:rPr>
          <w:b/>
          <w:sz w:val="22"/>
          <w:rPrChange w:id="62" w:author="Dunn, Karen" w:date="2021-09-27T10:33:00Z">
            <w:rPr>
              <w:sz w:val="22"/>
            </w:rPr>
          </w:rPrChange>
        </w:rPr>
      </w:pPr>
      <w:r w:rsidRPr="008D5442">
        <w:rPr>
          <w:b/>
          <w:sz w:val="22"/>
          <w:rPrChange w:id="63" w:author="Dunn, Karen" w:date="2021-09-27T10:33:00Z">
            <w:rPr>
              <w:sz w:val="22"/>
            </w:rPr>
          </w:rPrChange>
        </w:rPr>
        <w:t>G1111-4</w:t>
      </w:r>
      <w:r w:rsidRPr="008D5442">
        <w:rPr>
          <w:b/>
          <w:sz w:val="22"/>
          <w:rPrChange w:id="64" w:author="Dunn, Karen" w:date="2021-09-27T10:33:00Z">
            <w:rPr>
              <w:sz w:val="22"/>
            </w:rPr>
          </w:rPrChange>
        </w:rPr>
        <w:tab/>
        <w:t xml:space="preserve">Producing Requirements for AIS and VDES </w:t>
      </w:r>
    </w:p>
    <w:p w14:paraId="48572001" w14:textId="77777777" w:rsidR="007E3F2D" w:rsidRPr="005839FD" w:rsidRDefault="007E3F2D" w:rsidP="007E3F2D">
      <w:pPr>
        <w:pStyle w:val="NoSpacing"/>
        <w:numPr>
          <w:ilvl w:val="0"/>
          <w:numId w:val="33"/>
        </w:numPr>
        <w:rPr>
          <w:sz w:val="22"/>
        </w:rPr>
      </w:pPr>
      <w:r w:rsidRPr="005839FD">
        <w:rPr>
          <w:sz w:val="22"/>
        </w:rPr>
        <w:t>G1111-5</w:t>
      </w:r>
      <w:r w:rsidRPr="005839FD">
        <w:rPr>
          <w:sz w:val="22"/>
        </w:rPr>
        <w:tab/>
        <w:t>Producing Requirements for Environment Monitoring Systems</w:t>
      </w:r>
    </w:p>
    <w:p w14:paraId="5173AD9D" w14:textId="77777777" w:rsidR="007E3F2D" w:rsidRPr="005839FD" w:rsidRDefault="007E3F2D" w:rsidP="007E3F2D">
      <w:pPr>
        <w:pStyle w:val="NoSpacing"/>
        <w:numPr>
          <w:ilvl w:val="0"/>
          <w:numId w:val="33"/>
        </w:numPr>
        <w:rPr>
          <w:sz w:val="22"/>
        </w:rPr>
      </w:pPr>
      <w:r w:rsidRPr="005839FD">
        <w:rPr>
          <w:sz w:val="22"/>
        </w:rPr>
        <w:t>G1111-6</w:t>
      </w:r>
      <w:r w:rsidRPr="005839FD">
        <w:rPr>
          <w:sz w:val="22"/>
        </w:rPr>
        <w:tab/>
        <w:t>Producing Requirements for Electro Optical Systems</w:t>
      </w:r>
    </w:p>
    <w:p w14:paraId="5DD84569" w14:textId="77777777" w:rsidR="007E3F2D" w:rsidRPr="005839FD" w:rsidRDefault="007E3F2D" w:rsidP="007E3F2D">
      <w:pPr>
        <w:pStyle w:val="NoSpacing"/>
        <w:numPr>
          <w:ilvl w:val="0"/>
          <w:numId w:val="33"/>
        </w:numPr>
        <w:rPr>
          <w:sz w:val="22"/>
        </w:rPr>
      </w:pPr>
      <w:r w:rsidRPr="005839FD">
        <w:rPr>
          <w:sz w:val="22"/>
        </w:rPr>
        <w:t>G1111-7</w:t>
      </w:r>
      <w:r w:rsidRPr="005839FD">
        <w:rPr>
          <w:sz w:val="22"/>
        </w:rPr>
        <w:tab/>
        <w:t>Producing Requirements for Radio Direction Finders</w:t>
      </w:r>
    </w:p>
    <w:p w14:paraId="4CEBC421" w14:textId="77777777" w:rsidR="007E3F2D" w:rsidRPr="005839FD" w:rsidRDefault="007E3F2D" w:rsidP="007E3F2D">
      <w:pPr>
        <w:pStyle w:val="NoSpacing"/>
        <w:numPr>
          <w:ilvl w:val="0"/>
          <w:numId w:val="33"/>
        </w:numPr>
        <w:rPr>
          <w:sz w:val="22"/>
        </w:rPr>
      </w:pPr>
      <w:r w:rsidRPr="005839FD">
        <w:rPr>
          <w:sz w:val="22"/>
        </w:rPr>
        <w:t>G1111-8</w:t>
      </w:r>
      <w:r w:rsidRPr="005839FD">
        <w:rPr>
          <w:sz w:val="22"/>
        </w:rPr>
        <w:tab/>
        <w:t xml:space="preserve">Producing Requirements for Long Range Sensors </w:t>
      </w:r>
    </w:p>
    <w:p w14:paraId="0BD010EA" w14:textId="77777777" w:rsidR="007E3F2D" w:rsidRPr="005839FD" w:rsidRDefault="007E3F2D" w:rsidP="007E3F2D">
      <w:pPr>
        <w:pStyle w:val="NoSpacing"/>
        <w:numPr>
          <w:ilvl w:val="0"/>
          <w:numId w:val="33"/>
        </w:numPr>
        <w:rPr>
          <w:sz w:val="22"/>
        </w:rPr>
      </w:pPr>
      <w:r w:rsidRPr="005839FD">
        <w:rPr>
          <w:sz w:val="22"/>
        </w:rPr>
        <w:t>G1111-9</w:t>
      </w:r>
      <w:r w:rsidRPr="005839FD">
        <w:rPr>
          <w:sz w:val="22"/>
        </w:rPr>
        <w:tab/>
        <w:t>Framework for Acceptance of VTS Systems</w:t>
      </w:r>
    </w:p>
    <w:bookmarkEnd w:id="61"/>
    <w:p w14:paraId="205EF47F" w14:textId="55499623" w:rsidR="00141ACF" w:rsidRDefault="00141ACF">
      <w:pPr>
        <w:spacing w:after="200" w:line="276" w:lineRule="auto"/>
        <w:rPr>
          <w:sz w:val="22"/>
        </w:rPr>
      </w:pPr>
      <w:r>
        <w:br w:type="page"/>
      </w:r>
    </w:p>
    <w:p w14:paraId="0FDEED83" w14:textId="77777777" w:rsidR="00141ACF" w:rsidRDefault="00141ACF" w:rsidP="00141ACF">
      <w:pPr>
        <w:pStyle w:val="BodyText"/>
      </w:pPr>
    </w:p>
    <w:p w14:paraId="08AA3884" w14:textId="6559EB17" w:rsidR="00141ACF" w:rsidRDefault="00141ACF" w:rsidP="00141ACF">
      <w:pPr>
        <w:pStyle w:val="Heading1"/>
      </w:pPr>
      <w:bookmarkStart w:id="65" w:name="_Toc84254089"/>
      <w:r w:rsidRPr="00F55AD7">
        <w:t>DEFINITIONS</w:t>
      </w:r>
      <w:bookmarkEnd w:id="65"/>
      <w:r>
        <w:t xml:space="preserve">  </w:t>
      </w:r>
    </w:p>
    <w:p w14:paraId="53A4E4AB" w14:textId="3A50A23E" w:rsidR="00141ACF" w:rsidRDefault="00141ACF" w:rsidP="00141ACF">
      <w:pPr>
        <w:pStyle w:val="Heading2"/>
      </w:pPr>
      <w:bookmarkStart w:id="66" w:name="_Ref66799890"/>
      <w:bookmarkEnd w:id="38"/>
      <w:r w:rsidRPr="00141ACF">
        <w:t>G</w:t>
      </w:r>
      <w:r w:rsidR="00061634">
        <w:t>eneral</w:t>
      </w:r>
      <w:r w:rsidRPr="00141ACF">
        <w:t xml:space="preserve"> T</w:t>
      </w:r>
      <w:bookmarkEnd w:id="66"/>
      <w:r w:rsidR="00061634">
        <w:t>erms</w:t>
      </w:r>
    </w:p>
    <w:p w14:paraId="1F5B8275" w14:textId="6579EB99" w:rsidR="00141ACF" w:rsidRPr="00667C1D" w:rsidRDefault="00141ACF" w:rsidP="00141ACF">
      <w:pPr>
        <w:rPr>
          <w:i/>
          <w:sz w:val="22"/>
        </w:rPr>
      </w:pPr>
      <w:r w:rsidRPr="00141ACF">
        <w:rPr>
          <w:rStyle w:val="BodyTextChar"/>
          <w:sz w:val="22"/>
        </w:rPr>
        <w:t xml:space="preserve">For general terms used throughout this section refer to </w:t>
      </w:r>
      <w:ins w:id="67" w:author="Dunn, Karen" w:date="2021-09-28T11:24:00Z">
        <w:r w:rsidR="005F36E8">
          <w:rPr>
            <w:rStyle w:val="BodyTextChar"/>
            <w:sz w:val="22"/>
          </w:rPr>
          <w:t>reference</w:t>
        </w:r>
      </w:ins>
      <w:ins w:id="68" w:author="Dunn, Karen" w:date="2021-10-04T15:33:00Z">
        <w:r w:rsidR="00D80CE2">
          <w:rPr>
            <w:rStyle w:val="BodyTextChar"/>
            <w:sz w:val="22"/>
          </w:rPr>
          <w:t>s</w:t>
        </w:r>
      </w:ins>
      <w:ins w:id="69" w:author="Dunn, Karen" w:date="2021-09-28T11:24:00Z">
        <w:r w:rsidR="005F36E8">
          <w:rPr>
            <w:rStyle w:val="BodyTextChar"/>
            <w:sz w:val="22"/>
          </w:rPr>
          <w:t xml:space="preserve"> [1]</w:t>
        </w:r>
      </w:ins>
      <w:ins w:id="70" w:author="Dunn, Karen" w:date="2021-10-04T12:36:00Z">
        <w:r w:rsidR="00681521">
          <w:rPr>
            <w:rStyle w:val="BodyTextChar"/>
            <w:sz w:val="22"/>
          </w:rPr>
          <w:t xml:space="preserve"> and [10]</w:t>
        </w:r>
      </w:ins>
      <w:ins w:id="71" w:author="Dunn, Karen" w:date="2021-09-28T11:24:00Z">
        <w:r w:rsidR="005F36E8">
          <w:rPr>
            <w:rStyle w:val="BodyTextChar"/>
            <w:sz w:val="22"/>
          </w:rPr>
          <w:t>.</w:t>
        </w:r>
      </w:ins>
    </w:p>
    <w:p w14:paraId="5AC8BAF4" w14:textId="78CD81A8" w:rsidR="00257A4F" w:rsidDel="00D80CE2" w:rsidRDefault="00257A4F" w:rsidP="00257A4F">
      <w:pPr>
        <w:pStyle w:val="BodyText"/>
        <w:rPr>
          <w:del w:id="72" w:author="Dunn, Karen" w:date="2021-10-04T15:29:00Z"/>
          <w:b/>
        </w:rPr>
      </w:pPr>
      <w:bookmarkStart w:id="73" w:name="_Toc62817577"/>
    </w:p>
    <w:p w14:paraId="1987EF5B" w14:textId="436D51F9" w:rsidR="00257A4F" w:rsidRDefault="00257A4F" w:rsidP="00257A4F">
      <w:pPr>
        <w:pStyle w:val="Heading2"/>
      </w:pPr>
      <w:r>
        <w:t>Definitions</w:t>
      </w:r>
    </w:p>
    <w:p w14:paraId="368FBFAF" w14:textId="24A146E2" w:rsidR="00257A4F" w:rsidRPr="00D80CE2" w:rsidRDefault="00D80CE2" w:rsidP="00257A4F">
      <w:ins w:id="74" w:author="Dunn, Karen" w:date="2021-10-04T15:31:00Z">
        <w:r w:rsidRPr="00D80CE2">
          <w:rPr>
            <w:sz w:val="22"/>
          </w:rPr>
          <w:t xml:space="preserve">The definitions of terms used in this Guideline can be found in the International Dictionary of Marine Aids to Navigation (IALA Dictionary) at </w:t>
        </w:r>
      </w:ins>
      <w:ins w:id="75" w:author="Dunn, Karen" w:date="2021-10-04T15:32:00Z">
        <w:r w:rsidRPr="00D80CE2">
          <w:rPr>
            <w:sz w:val="22"/>
          </w:rPr>
          <w:fldChar w:fldCharType="begin"/>
        </w:r>
        <w:r w:rsidRPr="00D80CE2">
          <w:rPr>
            <w:sz w:val="22"/>
          </w:rPr>
          <w:instrText xml:space="preserve"> HYPERLINK "</w:instrText>
        </w:r>
      </w:ins>
      <w:ins w:id="76" w:author="Dunn, Karen" w:date="2021-10-04T15:31:00Z">
        <w:r w:rsidRPr="00D80CE2">
          <w:rPr>
            <w:sz w:val="22"/>
          </w:rPr>
          <w:instrText>http://www.iala-aism.org/wiki/dictionary</w:instrText>
        </w:r>
      </w:ins>
      <w:ins w:id="77" w:author="Dunn, Karen" w:date="2021-10-04T15:32:00Z">
        <w:r w:rsidRPr="00D80CE2">
          <w:rPr>
            <w:sz w:val="22"/>
          </w:rPr>
          <w:instrText xml:space="preserve">" </w:instrText>
        </w:r>
        <w:r w:rsidRPr="00D80CE2">
          <w:rPr>
            <w:sz w:val="22"/>
          </w:rPr>
          <w:fldChar w:fldCharType="separate"/>
        </w:r>
      </w:ins>
      <w:ins w:id="78" w:author="Dunn, Karen" w:date="2021-10-04T15:31:00Z">
        <w:r w:rsidRPr="00D80CE2">
          <w:rPr>
            <w:rStyle w:val="Hyperlink"/>
            <w:sz w:val="22"/>
          </w:rPr>
          <w:t>http://www.iala-aism.org/wiki/dictionary</w:t>
        </w:r>
      </w:ins>
      <w:ins w:id="79" w:author="Dunn, Karen" w:date="2021-10-04T15:32:00Z">
        <w:r w:rsidRPr="00D80CE2">
          <w:rPr>
            <w:sz w:val="22"/>
          </w:rPr>
          <w:fldChar w:fldCharType="end"/>
        </w:r>
        <w:r w:rsidRPr="00D80CE2">
          <w:rPr>
            <w:sz w:val="22"/>
          </w:rPr>
          <w:t xml:space="preserve">. Where conflict </w:t>
        </w:r>
      </w:ins>
      <w:ins w:id="80" w:author="Dunn, Karen" w:date="2021-10-04T15:34:00Z">
        <w:r w:rsidRPr="00D80CE2">
          <w:rPr>
            <w:sz w:val="22"/>
          </w:rPr>
          <w:t>arise</w:t>
        </w:r>
        <w:r>
          <w:rPr>
            <w:sz w:val="22"/>
          </w:rPr>
          <w:t>s</w:t>
        </w:r>
      </w:ins>
      <w:ins w:id="81" w:author="Dunn, Karen" w:date="2021-10-04T15:32:00Z">
        <w:r w:rsidRPr="00D80CE2">
          <w:rPr>
            <w:sz w:val="22"/>
          </w:rPr>
          <w:t>, the IALA Dictionary should be considered as the authoritative source of definitions used in IALA documents.</w:t>
        </w:r>
      </w:ins>
    </w:p>
    <w:p w14:paraId="04EDA5E9" w14:textId="59CC9BF5" w:rsidR="000E259E" w:rsidRPr="00FB417F" w:rsidRDefault="000E259E" w:rsidP="000E259E">
      <w:pPr>
        <w:pStyle w:val="Heading1"/>
      </w:pPr>
      <w:bookmarkStart w:id="82" w:name="_Toc84254090"/>
      <w:commentRangeStart w:id="83"/>
      <w:r w:rsidRPr="007132D5">
        <w:t>References</w:t>
      </w:r>
      <w:bookmarkEnd w:id="73"/>
      <w:commentRangeEnd w:id="83"/>
      <w:r w:rsidR="00E45C17">
        <w:rPr>
          <w:rStyle w:val="CommentReference"/>
          <w:rFonts w:asciiTheme="minorHAnsi" w:eastAsiaTheme="minorHAnsi" w:hAnsiTheme="minorHAnsi" w:cstheme="minorBidi"/>
          <w:b w:val="0"/>
          <w:bCs w:val="0"/>
          <w:caps w:val="0"/>
          <w:color w:val="auto"/>
        </w:rPr>
        <w:commentReference w:id="83"/>
      </w:r>
      <w:bookmarkEnd w:id="82"/>
    </w:p>
    <w:p w14:paraId="083F41B2" w14:textId="77777777" w:rsidR="005F36E8" w:rsidRDefault="005F36E8" w:rsidP="005F36E8">
      <w:pPr>
        <w:pStyle w:val="Referencelist"/>
        <w:rPr>
          <w:ins w:id="84" w:author="Dunn, Karen" w:date="2021-09-28T11:25:00Z"/>
        </w:rPr>
      </w:pPr>
      <w:commentRangeStart w:id="85"/>
      <w:ins w:id="86" w:author="Dunn, Karen" w:date="2021-09-28T11:25:00Z">
        <w:r>
          <w:t xml:space="preserve">IALA Recommendation A‐124 ‐ On the AIS Service. </w:t>
        </w:r>
      </w:ins>
    </w:p>
    <w:p w14:paraId="79AC3DC0" w14:textId="026D4D39" w:rsidR="005F36E8" w:rsidRDefault="005F36E8" w:rsidP="005F36E8">
      <w:pPr>
        <w:pStyle w:val="Referencelist"/>
        <w:rPr>
          <w:ins w:id="87" w:author="Dunn, Karen" w:date="2021-09-28T11:25:00Z"/>
        </w:rPr>
      </w:pPr>
      <w:ins w:id="88" w:author="Dunn, Karen" w:date="2021-09-28T11:25:00Z">
        <w:r>
          <w:t xml:space="preserve">IALA Binary message register ‐ Collection of regional applications for AIS application Specific Messages of regional applications for AIS Binary Messages (http://www.iala‐aism.org/iala/files/newitems3.php). </w:t>
        </w:r>
      </w:ins>
    </w:p>
    <w:p w14:paraId="5FC9EBA7" w14:textId="3787B7E5" w:rsidR="005F36E8" w:rsidRDefault="005F36E8" w:rsidP="005F36E8">
      <w:pPr>
        <w:pStyle w:val="Referencelist"/>
        <w:rPr>
          <w:ins w:id="89" w:author="Dunn, Karen" w:date="2021-09-28T11:25:00Z"/>
        </w:rPr>
      </w:pPr>
      <w:ins w:id="90" w:author="Dunn, Karen" w:date="2021-09-28T11:25:00Z">
        <w:r>
          <w:t xml:space="preserve">IALA Guideline 1028 ‐ On the Universal Automatic Identification System (AIS). </w:t>
        </w:r>
      </w:ins>
    </w:p>
    <w:p w14:paraId="60625E13" w14:textId="6B8BD1A9" w:rsidR="005F36E8" w:rsidRDefault="005F36E8" w:rsidP="005F36E8">
      <w:pPr>
        <w:pStyle w:val="Referencelist"/>
        <w:rPr>
          <w:ins w:id="91" w:author="Dunn, Karen" w:date="2021-09-28T11:25:00Z"/>
        </w:rPr>
      </w:pPr>
      <w:ins w:id="92" w:author="Dunn, Karen" w:date="2021-09-28T11:25:00Z">
        <w:r>
          <w:t xml:space="preserve">IALA Recommendation V‐125 ‐ The use and presentation of symbology at a VTS Centre. </w:t>
        </w:r>
      </w:ins>
    </w:p>
    <w:p w14:paraId="38BFFB22" w14:textId="7A822A87" w:rsidR="005F36E8" w:rsidRDefault="005F36E8" w:rsidP="00735FF6">
      <w:pPr>
        <w:pStyle w:val="Referencelist"/>
        <w:rPr>
          <w:ins w:id="93" w:author="Dunn, Karen" w:date="2021-09-28T11:25:00Z"/>
        </w:rPr>
      </w:pPr>
      <w:ins w:id="94" w:author="Dunn, Karen" w:date="2021-09-28T11:25:00Z">
        <w:r>
          <w:t xml:space="preserve">IALA Recommendation A.126 ‐  Use of AIS in Marine Aids to Navigation Services. </w:t>
        </w:r>
      </w:ins>
    </w:p>
    <w:p w14:paraId="38122756" w14:textId="7D33DE4D" w:rsidR="005F36E8" w:rsidRDefault="005F36E8" w:rsidP="00261FB7">
      <w:pPr>
        <w:pStyle w:val="Referencelist"/>
        <w:rPr>
          <w:ins w:id="95" w:author="Dunn, Karen" w:date="2021-09-28T11:25:00Z"/>
        </w:rPr>
      </w:pPr>
      <w:ins w:id="96" w:author="Dunn, Karen" w:date="2021-09-28T11:25:00Z">
        <w:r>
          <w:t xml:space="preserve">IALA Recommendation e‐NAV144 – On Harmonised Implementation of Application‐Specific Messages. </w:t>
        </w:r>
      </w:ins>
    </w:p>
    <w:p w14:paraId="2B7BDBDF" w14:textId="200AC90F" w:rsidR="005F36E8" w:rsidRDefault="005F36E8" w:rsidP="00B84F8F">
      <w:pPr>
        <w:pStyle w:val="Referencelist"/>
        <w:rPr>
          <w:ins w:id="97" w:author="Dunn, Karen" w:date="2021-09-28T11:25:00Z"/>
        </w:rPr>
      </w:pPr>
      <w:ins w:id="98" w:author="Dunn, Karen" w:date="2021-09-28T11:25:00Z">
        <w:r>
          <w:t xml:space="preserve">IMO SN.1/Circ.289 ‐ Guidance on the Use of AIS Application Specific Messages. </w:t>
        </w:r>
      </w:ins>
    </w:p>
    <w:p w14:paraId="4E4ADA2F" w14:textId="27C26178" w:rsidR="005F36E8" w:rsidRDefault="005F36E8" w:rsidP="00D34765">
      <w:pPr>
        <w:pStyle w:val="Referencelist"/>
        <w:rPr>
          <w:ins w:id="99" w:author="Dunn, Karen" w:date="2021-09-28T11:29:00Z"/>
        </w:rPr>
      </w:pPr>
      <w:ins w:id="100" w:author="Dunn, Karen" w:date="2021-09-28T11:25:00Z">
        <w:r>
          <w:t xml:space="preserve">ITU‐R M.1371‐ Technical characteristics for an automatic identification system using time‐division multiple access in the VHF maritime mobile band. </w:t>
        </w:r>
      </w:ins>
    </w:p>
    <w:p w14:paraId="6721F00A" w14:textId="267974B8" w:rsidR="005F36E8" w:rsidRDefault="005F36E8">
      <w:pPr>
        <w:pStyle w:val="Referencelist"/>
        <w:rPr>
          <w:ins w:id="101" w:author="Dunn, Karen" w:date="2021-09-28T11:30:00Z"/>
        </w:rPr>
      </w:pPr>
      <w:ins w:id="102" w:author="Dunn, Karen" w:date="2021-09-28T11:30:00Z">
        <w:r w:rsidRPr="005F36E8">
          <w:t>IEC 62320 ‐ Maritime navigation and radiocommunication equipment and systems – Automatic identification system (AIS) – Part 1: AIS Base Stations – Minimum operational and performance requirements, methods of testing and required test results.</w:t>
        </w:r>
      </w:ins>
      <w:commentRangeEnd w:id="85"/>
      <w:ins w:id="103" w:author="Dunn, Karen" w:date="2021-09-28T11:45:00Z">
        <w:r w:rsidR="00261FB7">
          <w:rPr>
            <w:rStyle w:val="CommentReference"/>
            <w:rFonts w:eastAsiaTheme="minorHAnsi" w:cstheme="minorBidi"/>
          </w:rPr>
          <w:commentReference w:id="85"/>
        </w:r>
      </w:ins>
    </w:p>
    <w:p w14:paraId="1C7F7D34" w14:textId="5E721A14" w:rsidR="005F36E8" w:rsidRDefault="00261FB7">
      <w:pPr>
        <w:pStyle w:val="Referencelist"/>
        <w:rPr>
          <w:ins w:id="104" w:author="Dunn, Karen" w:date="2021-09-28T11:25:00Z"/>
        </w:rPr>
      </w:pPr>
      <w:ins w:id="105" w:author="Dunn, Karen" w:date="2021-09-28T11:43:00Z">
        <w:r>
          <w:t xml:space="preserve">IALA Guideline 1117 </w:t>
        </w:r>
      </w:ins>
      <w:ins w:id="106" w:author="Dunn, Karen" w:date="2021-09-28T11:44:00Z">
        <w:r>
          <w:t>–</w:t>
        </w:r>
      </w:ins>
      <w:ins w:id="107" w:author="Dunn, Karen" w:date="2021-09-28T11:43:00Z">
        <w:r>
          <w:t xml:space="preserve"> VHF </w:t>
        </w:r>
      </w:ins>
      <w:ins w:id="108" w:author="Dunn, Karen" w:date="2021-09-28T11:44:00Z">
        <w:r>
          <w:t>Data Exchange System (VDES) Overview</w:t>
        </w:r>
      </w:ins>
    </w:p>
    <w:p w14:paraId="2C028F6C" w14:textId="26A2AEDA" w:rsidR="000E259E" w:rsidRPr="005F36E8" w:rsidDel="005F36E8" w:rsidRDefault="000E259E" w:rsidP="005F36E8">
      <w:pPr>
        <w:pStyle w:val="Referencelist"/>
        <w:numPr>
          <w:ilvl w:val="0"/>
          <w:numId w:val="0"/>
        </w:numPr>
        <w:ind w:left="567" w:hanging="567"/>
        <w:rPr>
          <w:del w:id="109" w:author="Dunn, Karen" w:date="2021-09-28T11:29:00Z"/>
          <w:highlight w:val="lightGray"/>
        </w:rPr>
      </w:pPr>
    </w:p>
    <w:p w14:paraId="2211CFB8" w14:textId="344B6BEF" w:rsidR="0055469A" w:rsidRPr="007132D5" w:rsidRDefault="0055469A" w:rsidP="005F36E8">
      <w:pPr>
        <w:pStyle w:val="Referencelist"/>
        <w:numPr>
          <w:ilvl w:val="0"/>
          <w:numId w:val="0"/>
        </w:numPr>
        <w:ind w:left="567" w:hanging="567"/>
      </w:pPr>
    </w:p>
    <w:p w14:paraId="0D0801B8" w14:textId="42ED597B" w:rsidR="008B7069" w:rsidRDefault="008B7069" w:rsidP="000E259E">
      <w:pPr>
        <w:pStyle w:val="Heading1"/>
      </w:pPr>
      <w:bookmarkStart w:id="110" w:name="_Toc84254091"/>
      <w:r>
        <w:t>Ab</w:t>
      </w:r>
      <w:r w:rsidR="00D82418">
        <w:t>b</w:t>
      </w:r>
      <w:r>
        <w:t>reviations</w:t>
      </w:r>
      <w:bookmarkStart w:id="111" w:name="_Toc62817578"/>
      <w:bookmarkEnd w:id="110"/>
    </w:p>
    <w:p w14:paraId="4D7C41BA" w14:textId="58643448" w:rsidR="008B7069" w:rsidRDefault="000A4F41" w:rsidP="00D82418">
      <w:pPr>
        <w:pStyle w:val="BodyText"/>
      </w:pPr>
      <w:commentRangeStart w:id="112"/>
      <w:del w:id="113" w:author="Dunn, Karen" w:date="2021-10-04T15:28:00Z">
        <w:r w:rsidDel="00D80CE2">
          <w:delText>Please r</w:delText>
        </w:r>
      </w:del>
      <w:ins w:id="114" w:author="Dunn, Karen" w:date="2021-10-04T15:28:00Z">
        <w:r w:rsidR="00D80CE2">
          <w:t>R</w:t>
        </w:r>
      </w:ins>
      <w:r>
        <w:t xml:space="preserve">efer to IALA </w:t>
      </w:r>
      <w:r w:rsidRPr="00D80CE2">
        <w:rPr>
          <w:i/>
          <w:rPrChange w:id="115" w:author="Dunn, Karen" w:date="2021-10-04T15:29:00Z">
            <w:rPr/>
          </w:rPrChange>
        </w:rPr>
        <w:t>G.1111 Establishing Functional and Performance Requirements for VTS systems</w:t>
      </w:r>
      <w:r>
        <w:t xml:space="preserve"> for an extensive list of </w:t>
      </w:r>
      <w:r w:rsidR="00D82418">
        <w:t>abbreviations</w:t>
      </w:r>
      <w:r>
        <w:t xml:space="preserve"> and acronyms covering the entire G</w:t>
      </w:r>
      <w:r w:rsidR="00D82418">
        <w:t>1111 series</w:t>
      </w:r>
      <w:commentRangeEnd w:id="112"/>
      <w:r w:rsidR="00E45C17">
        <w:rPr>
          <w:rStyle w:val="CommentReference"/>
        </w:rPr>
        <w:commentReference w:id="112"/>
      </w:r>
      <w:ins w:id="116" w:author="Dunn, Karen" w:date="2021-10-04T15:28:00Z">
        <w:r w:rsidR="00D80CE2">
          <w:t>.</w:t>
        </w:r>
      </w:ins>
    </w:p>
    <w:p w14:paraId="71F0ADB8" w14:textId="66583E63" w:rsidR="00E45C17" w:rsidRPr="00667C1D" w:rsidDel="00D80CE2" w:rsidRDefault="00E45C17" w:rsidP="00D82418">
      <w:pPr>
        <w:pStyle w:val="BodyText"/>
        <w:rPr>
          <w:del w:id="117" w:author="Dunn, Karen" w:date="2021-10-04T15:29:00Z"/>
          <w:i/>
        </w:rPr>
      </w:pPr>
      <w:del w:id="118" w:author="Dunn, Karen" w:date="2021-10-04T15:29:00Z">
        <w:r w:rsidRPr="00667C1D" w:rsidDel="00D80CE2">
          <w:rPr>
            <w:i/>
          </w:rPr>
          <w:delText>(If the above isn’t the consensus, then the text below</w:delText>
        </w:r>
        <w:r w:rsidR="00667C1D" w:rsidDel="00D80CE2">
          <w:rPr>
            <w:i/>
          </w:rPr>
          <w:delText xml:space="preserve"> is suggested</w:delText>
        </w:r>
        <w:r w:rsidR="000332ED" w:rsidDel="00D80CE2">
          <w:rPr>
            <w:i/>
          </w:rPr>
          <w:delText xml:space="preserve"> for template purposes</w:delText>
        </w:r>
        <w:r w:rsidRPr="00667C1D" w:rsidDel="00D80CE2">
          <w:rPr>
            <w:i/>
          </w:rPr>
          <w:delText>)</w:delText>
        </w:r>
      </w:del>
    </w:p>
    <w:p w14:paraId="2349E49D" w14:textId="3DC7DCF3" w:rsidR="00E45C17" w:rsidRPr="00D82418" w:rsidDel="00D80CE2" w:rsidRDefault="00E45C17" w:rsidP="00D82418">
      <w:pPr>
        <w:pStyle w:val="BodyText"/>
        <w:rPr>
          <w:del w:id="119" w:author="Dunn, Karen" w:date="2021-10-04T15:29:00Z"/>
        </w:rPr>
      </w:pPr>
      <w:del w:id="120" w:author="Dunn, Karen" w:date="2021-10-04T15:29:00Z">
        <w:r w:rsidRPr="000332ED" w:rsidDel="00D80CE2">
          <w:rPr>
            <w:b/>
            <w:highlight w:val="lightGray"/>
          </w:rPr>
          <w:delText xml:space="preserve">Specific acronym in bold – </w:delText>
        </w:r>
        <w:r w:rsidRPr="000332ED" w:rsidDel="00D80CE2">
          <w:rPr>
            <w:highlight w:val="lightGray"/>
          </w:rPr>
          <w:delText xml:space="preserve">full name in normal text. Include acronyms specific to the series </w:delText>
        </w:r>
        <w:r w:rsidR="00FB26C0" w:rsidRPr="000332ED" w:rsidDel="00D80CE2">
          <w:rPr>
            <w:highlight w:val="lightGray"/>
          </w:rPr>
          <w:delText>topic.</w:delText>
        </w:r>
      </w:del>
    </w:p>
    <w:p w14:paraId="673A7AAE" w14:textId="77777777" w:rsidR="00D82418" w:rsidRDefault="00D82418">
      <w:pPr>
        <w:spacing w:after="200" w:line="276" w:lineRule="auto"/>
        <w:rPr>
          <w:rFonts w:asciiTheme="majorHAnsi" w:eastAsiaTheme="majorEastAsia" w:hAnsiTheme="majorHAnsi" w:cstheme="majorBidi"/>
          <w:b/>
          <w:bCs/>
          <w:caps/>
          <w:color w:val="00558C"/>
          <w:sz w:val="28"/>
          <w:szCs w:val="24"/>
        </w:rPr>
      </w:pPr>
      <w:r>
        <w:br w:type="page"/>
      </w:r>
    </w:p>
    <w:p w14:paraId="4E2C809D" w14:textId="4BD5AD20" w:rsidR="00A579A4" w:rsidRPr="00461021" w:rsidRDefault="00A579A4" w:rsidP="00A579A4">
      <w:pPr>
        <w:pStyle w:val="Heading1"/>
      </w:pPr>
      <w:bookmarkStart w:id="121" w:name="_Toc62817610"/>
      <w:bookmarkStart w:id="122" w:name="_Toc84254092"/>
      <w:r>
        <w:lastRenderedPageBreak/>
        <w:t xml:space="preserve">Operational </w:t>
      </w:r>
      <w:bookmarkEnd w:id="121"/>
      <w:ins w:id="123" w:author="Dunn, Karen" w:date="2021-09-27T06:29:00Z">
        <w:r w:rsidR="00DB5CEE">
          <w:t>Overview</w:t>
        </w:r>
      </w:ins>
      <w:bookmarkEnd w:id="122"/>
    </w:p>
    <w:p w14:paraId="645AD9AA" w14:textId="2D134E03" w:rsidR="00A579A4" w:rsidRDefault="0055469A" w:rsidP="000332ED">
      <w:pPr>
        <w:pStyle w:val="BodyText"/>
        <w:rPr>
          <w:ins w:id="124" w:author="Dunn, Karen" w:date="2021-09-27T06:20:00Z"/>
        </w:rPr>
      </w:pPr>
      <w:r>
        <w:t xml:space="preserve">This guideline considers application of </w:t>
      </w:r>
      <w:ins w:id="125" w:author="Dunn, Karen" w:date="2021-09-27T06:17:00Z">
        <w:r w:rsidR="00DB5CEE">
          <w:t xml:space="preserve">AIS and VDES </w:t>
        </w:r>
      </w:ins>
      <w:del w:id="126" w:author="Dunn, Karen" w:date="2021-09-27T06:18:00Z">
        <w:r w:rsidDel="00DB5CEE">
          <w:delText>to different operational areas</w:delText>
        </w:r>
      </w:del>
      <w:ins w:id="127" w:author="Dunn, Karen" w:date="2021-09-27T06:18:00Z">
        <w:r w:rsidR="00DB5CEE">
          <w:t xml:space="preserve">for VTS areas of responsibility and </w:t>
        </w:r>
      </w:ins>
      <w:ins w:id="128" w:author="Dunn, Karen" w:date="2021-10-01T06:33:00Z">
        <w:r w:rsidR="00E26CFF">
          <w:t xml:space="preserve">associated </w:t>
        </w:r>
      </w:ins>
      <w:ins w:id="129" w:author="Dunn, Karen" w:date="2021-09-27T06:18:00Z">
        <w:r w:rsidR="00DB5CEE">
          <w:t>VTS</w:t>
        </w:r>
      </w:ins>
      <w:ins w:id="130" w:author="Dunn, Karen" w:date="2021-10-01T06:33:00Z">
        <w:r w:rsidR="00E26CFF">
          <w:t xml:space="preserve"> duties</w:t>
        </w:r>
      </w:ins>
      <w:r>
        <w:t xml:space="preserve">. </w:t>
      </w:r>
      <w:r w:rsidR="00A579A4">
        <w:t xml:space="preserve">These areas </w:t>
      </w:r>
      <w:ins w:id="131" w:author="Dunn, Karen" w:date="2021-10-01T06:33:00Z">
        <w:r w:rsidR="00E26CFF">
          <w:t xml:space="preserve">and duties </w:t>
        </w:r>
      </w:ins>
      <w:r w:rsidR="00A579A4">
        <w:t>vary in the types of</w:t>
      </w:r>
      <w:r w:rsidR="00A47F37">
        <w:t xml:space="preserve"> risks,</w:t>
      </w:r>
      <w:r w:rsidR="00A579A4">
        <w:t xml:space="preserve"> vessels and their interactions, the required sensor ranges</w:t>
      </w:r>
      <w:ins w:id="132" w:author="Dunn, Karen" w:date="2021-10-04T12:37:00Z">
        <w:r w:rsidR="00681521">
          <w:t>,</w:t>
        </w:r>
      </w:ins>
      <w:r w:rsidR="00A579A4">
        <w:t xml:space="preserve"> and the types of services</w:t>
      </w:r>
      <w:ins w:id="133" w:author="Dunn, Karen" w:date="2021-10-01T06:34:00Z">
        <w:r w:rsidR="00E26CFF">
          <w:t xml:space="preserve"> provided by the VTS provider</w:t>
        </w:r>
      </w:ins>
      <w:r w:rsidR="00A579A4">
        <w:t xml:space="preserve">. </w:t>
      </w:r>
      <w:commentRangeStart w:id="134"/>
      <w:del w:id="135" w:author="Dunn, Karen" w:date="2021-09-27T06:20:00Z">
        <w:r w:rsidDel="00DB5CEE">
          <w:delText>W</w:delText>
        </w:r>
        <w:r w:rsidR="00A579A4" w:rsidDel="00DB5CEE">
          <w:delText>ithin the total VTS area, there are generally several different operational areas.</w:delText>
        </w:r>
      </w:del>
      <w:commentRangeEnd w:id="134"/>
      <w:r w:rsidR="00137694">
        <w:rPr>
          <w:rStyle w:val="CommentReference"/>
        </w:rPr>
        <w:commentReference w:id="134"/>
      </w:r>
    </w:p>
    <w:p w14:paraId="31534BC3" w14:textId="0F224112" w:rsidR="00137694" w:rsidRPr="00137694" w:rsidRDefault="00137694" w:rsidP="00DB5CEE">
      <w:pPr>
        <w:pStyle w:val="BodyText"/>
        <w:rPr>
          <w:ins w:id="136" w:author="Dunn, Karen" w:date="2021-10-01T06:54:00Z"/>
          <w:b/>
          <w:u w:val="single"/>
          <w:rPrChange w:id="137" w:author="Dunn, Karen" w:date="2021-10-01T06:54:00Z">
            <w:rPr>
              <w:ins w:id="138" w:author="Dunn, Karen" w:date="2021-10-01T06:54:00Z"/>
            </w:rPr>
          </w:rPrChange>
        </w:rPr>
      </w:pPr>
      <w:ins w:id="139" w:author="Dunn, Karen" w:date="2021-10-01T06:54:00Z">
        <w:r>
          <w:rPr>
            <w:b/>
            <w:u w:val="single"/>
          </w:rPr>
          <w:t>AIS</w:t>
        </w:r>
      </w:ins>
      <w:ins w:id="140" w:author="Dunn, Karen" w:date="2021-10-01T06:55:00Z">
        <w:r>
          <w:rPr>
            <w:b/>
            <w:u w:val="single"/>
          </w:rPr>
          <w:t xml:space="preserve"> (Automatic Identification System)</w:t>
        </w:r>
      </w:ins>
    </w:p>
    <w:p w14:paraId="1FC86F9E" w14:textId="17A1B2C1" w:rsidR="00DB5CEE" w:rsidRDefault="00DB5CEE" w:rsidP="00DB5CEE">
      <w:pPr>
        <w:pStyle w:val="BodyText"/>
        <w:rPr>
          <w:ins w:id="141" w:author="Dunn, Karen" w:date="2021-10-01T06:50:00Z"/>
        </w:rPr>
      </w:pPr>
      <w:ins w:id="142" w:author="Dunn, Karen" w:date="2021-09-27T06:23:00Z">
        <w:r>
          <w:t xml:space="preserve">AIS operates within the marine VHF band and has the same limitations as VHF communication. Secondly, an AIS reported position is primarily based on GNSS‐sourced positional data with associated capabilities and constraints. </w:t>
        </w:r>
      </w:ins>
    </w:p>
    <w:p w14:paraId="7E873B5E" w14:textId="77777777" w:rsidR="00137694" w:rsidRDefault="00137694" w:rsidP="00137694">
      <w:pPr>
        <w:pStyle w:val="BodyText"/>
        <w:jc w:val="left"/>
        <w:rPr>
          <w:ins w:id="143" w:author="Dunn, Karen" w:date="2021-10-01T06:50:00Z"/>
        </w:rPr>
      </w:pPr>
      <w:ins w:id="144" w:author="Dunn, Karen" w:date="2021-10-01T06:50:00Z">
        <w:r>
          <w:t>The objectives of AIS in VTS are:</w:t>
        </w:r>
      </w:ins>
    </w:p>
    <w:p w14:paraId="2E75AE0F" w14:textId="3E89989D" w:rsidR="00137694" w:rsidRDefault="00137694" w:rsidP="00137694">
      <w:pPr>
        <w:pStyle w:val="BodyText"/>
        <w:numPr>
          <w:ilvl w:val="0"/>
          <w:numId w:val="52"/>
        </w:numPr>
        <w:jc w:val="left"/>
        <w:rPr>
          <w:ins w:id="145" w:author="Dunn, Karen" w:date="2021-10-01T06:50:00Z"/>
        </w:rPr>
      </w:pPr>
      <w:ins w:id="146" w:author="Dunn, Karen" w:date="2021-10-01T06:50:00Z">
        <w:r>
          <w:t>Automatically receive information from AIS-equipped vessels, including the ship’s identity,</w:t>
        </w:r>
      </w:ins>
      <w:ins w:id="147" w:author="Dunn, Karen" w:date="2021-10-01T06:52:00Z">
        <w:r>
          <w:t xml:space="preserve"> </w:t>
        </w:r>
      </w:ins>
      <w:ins w:id="148" w:author="Dunn, Karen" w:date="2021-10-01T06:50:00Z">
        <w:r>
          <w:t>ship type,position, course and speed over ground, navigational status and other safety-related information;</w:t>
        </w:r>
      </w:ins>
    </w:p>
    <w:p w14:paraId="73A34984" w14:textId="0E0192DC" w:rsidR="00137694" w:rsidRDefault="00137694" w:rsidP="00137694">
      <w:pPr>
        <w:pStyle w:val="BodyText"/>
        <w:numPr>
          <w:ilvl w:val="0"/>
          <w:numId w:val="52"/>
        </w:numPr>
        <w:jc w:val="left"/>
        <w:rPr>
          <w:ins w:id="149" w:author="Dunn, Karen" w:date="2021-10-01T06:50:00Z"/>
        </w:rPr>
      </w:pPr>
      <w:ins w:id="150" w:author="Dunn, Karen" w:date="2021-10-01T06:50:00Z">
        <w:r>
          <w:t>Monitor and track AIS-equipped vessels;</w:t>
        </w:r>
      </w:ins>
    </w:p>
    <w:p w14:paraId="5A484583" w14:textId="27F1BECE" w:rsidR="00137694" w:rsidRDefault="00137694" w:rsidP="00137694">
      <w:pPr>
        <w:pStyle w:val="BodyText"/>
        <w:numPr>
          <w:ilvl w:val="0"/>
          <w:numId w:val="52"/>
        </w:numPr>
        <w:jc w:val="left"/>
        <w:rPr>
          <w:ins w:id="151" w:author="Dunn, Karen" w:date="2021-10-01T06:50:00Z"/>
        </w:rPr>
      </w:pPr>
      <w:ins w:id="152" w:author="Dunn, Karen" w:date="2021-10-01T06:50:00Z">
        <w:r>
          <w:t>Exchange data with AIS-equipped vessels;</w:t>
        </w:r>
      </w:ins>
    </w:p>
    <w:p w14:paraId="219F9679" w14:textId="743691A1" w:rsidR="00137694" w:rsidRDefault="00137694" w:rsidP="00137694">
      <w:pPr>
        <w:pStyle w:val="BodyText"/>
        <w:numPr>
          <w:ilvl w:val="0"/>
          <w:numId w:val="52"/>
        </w:numPr>
        <w:jc w:val="left"/>
        <w:rPr>
          <w:ins w:id="153" w:author="Dunn, Karen" w:date="2021-10-01T06:50:00Z"/>
        </w:rPr>
      </w:pPr>
      <w:ins w:id="154" w:author="Dunn, Karen" w:date="2021-10-01T06:50:00Z">
        <w:r>
          <w:t>Support value added functions over the AIS infrastructure;</w:t>
        </w:r>
      </w:ins>
    </w:p>
    <w:p w14:paraId="025C584F" w14:textId="24286FAF" w:rsidR="00137694" w:rsidRDefault="00137694" w:rsidP="00137694">
      <w:pPr>
        <w:pStyle w:val="BodyText"/>
        <w:numPr>
          <w:ilvl w:val="0"/>
          <w:numId w:val="52"/>
        </w:numPr>
        <w:jc w:val="left"/>
        <w:rPr>
          <w:ins w:id="155" w:author="Dunn, Karen" w:date="2021-10-01T06:50:00Z"/>
        </w:rPr>
      </w:pPr>
      <w:ins w:id="156" w:author="Dunn, Karen" w:date="2021-10-01T06:50:00Z">
        <w:r>
          <w:t>Manage AIS-based Aids to Navigation (including virtual and synthetic AtoN);</w:t>
        </w:r>
      </w:ins>
    </w:p>
    <w:p w14:paraId="2BB47297" w14:textId="13A298C6" w:rsidR="00137694" w:rsidRDefault="00137694" w:rsidP="00137694">
      <w:pPr>
        <w:pStyle w:val="BodyText"/>
        <w:numPr>
          <w:ilvl w:val="0"/>
          <w:numId w:val="52"/>
        </w:numPr>
        <w:jc w:val="left"/>
        <w:rPr>
          <w:ins w:id="157" w:author="Dunn, Karen" w:date="2021-10-01T06:50:00Z"/>
        </w:rPr>
      </w:pPr>
      <w:ins w:id="158" w:author="Dunn, Karen" w:date="2021-10-01T06:50:00Z">
        <w:r>
          <w:t>Provision of vessel identification and location information to the VTS traffic image;</w:t>
        </w:r>
      </w:ins>
    </w:p>
    <w:p w14:paraId="449CE4EC" w14:textId="5C8CD8A7" w:rsidR="00137694" w:rsidRDefault="00137694" w:rsidP="00137694">
      <w:pPr>
        <w:pStyle w:val="BodyText"/>
        <w:numPr>
          <w:ilvl w:val="0"/>
          <w:numId w:val="52"/>
        </w:numPr>
        <w:jc w:val="left"/>
        <w:rPr>
          <w:ins w:id="159" w:author="Dunn, Karen" w:date="2021-10-01T06:50:00Z"/>
        </w:rPr>
      </w:pPr>
      <w:ins w:id="160" w:author="Dunn, Karen" w:date="2021-10-01T06:50:00Z">
        <w:r>
          <w:t>Provision of vessel manoeuvring and voyage related data to the VTS;</w:t>
        </w:r>
      </w:ins>
    </w:p>
    <w:p w14:paraId="23543C99" w14:textId="6CB5D810" w:rsidR="00137694" w:rsidRDefault="00137694" w:rsidP="00137694">
      <w:pPr>
        <w:pStyle w:val="BodyText"/>
        <w:numPr>
          <w:ilvl w:val="0"/>
          <w:numId w:val="52"/>
        </w:numPr>
        <w:jc w:val="left"/>
        <w:rPr>
          <w:ins w:id="161" w:author="Dunn, Karen" w:date="2021-10-01T06:54:00Z"/>
        </w:rPr>
      </w:pPr>
      <w:ins w:id="162" w:author="Dunn, Karen" w:date="2021-10-01T06:50:00Z">
        <w:r>
          <w:t>Provision of facilities to enable transmission of information between the VTS and the mariner.</w:t>
        </w:r>
      </w:ins>
    </w:p>
    <w:p w14:paraId="3314E096" w14:textId="77777777" w:rsidR="00137694" w:rsidRDefault="00137694">
      <w:pPr>
        <w:pStyle w:val="BodyText"/>
        <w:jc w:val="left"/>
        <w:rPr>
          <w:ins w:id="163" w:author="Dunn, Karen" w:date="2021-10-01T06:56:00Z"/>
          <w:b/>
          <w:u w:val="single"/>
        </w:rPr>
        <w:pPrChange w:id="164" w:author="Dunn, Karen" w:date="2021-10-01T06:54:00Z">
          <w:pPr>
            <w:pStyle w:val="BodyText"/>
            <w:numPr>
              <w:numId w:val="52"/>
            </w:numPr>
            <w:ind w:left="720" w:hanging="360"/>
            <w:jc w:val="left"/>
          </w:pPr>
        </w:pPrChange>
      </w:pPr>
    </w:p>
    <w:p w14:paraId="149196DA" w14:textId="5F156934" w:rsidR="00137694" w:rsidRDefault="00137694">
      <w:pPr>
        <w:pStyle w:val="BodyText"/>
        <w:jc w:val="left"/>
        <w:rPr>
          <w:ins w:id="165" w:author="Dunn, Karen" w:date="2021-10-01T06:56:00Z"/>
          <w:b/>
          <w:u w:val="single"/>
        </w:rPr>
        <w:pPrChange w:id="166" w:author="Dunn, Karen" w:date="2021-10-01T06:54:00Z">
          <w:pPr>
            <w:pStyle w:val="BodyText"/>
            <w:numPr>
              <w:numId w:val="52"/>
            </w:numPr>
            <w:ind w:left="720" w:hanging="360"/>
            <w:jc w:val="left"/>
          </w:pPr>
        </w:pPrChange>
      </w:pPr>
      <w:ins w:id="167" w:author="Dunn, Karen" w:date="2021-10-01T06:54:00Z">
        <w:r>
          <w:rPr>
            <w:b/>
            <w:u w:val="single"/>
          </w:rPr>
          <w:t>VDES</w:t>
        </w:r>
      </w:ins>
      <w:ins w:id="168" w:author="Dunn, Karen" w:date="2021-10-01T06:55:00Z">
        <w:r>
          <w:rPr>
            <w:b/>
            <w:u w:val="single"/>
          </w:rPr>
          <w:t xml:space="preserve"> (VHF Data Exchange System)</w:t>
        </w:r>
      </w:ins>
    </w:p>
    <w:p w14:paraId="04D45945" w14:textId="52018D65" w:rsidR="00137694" w:rsidRDefault="007D544E" w:rsidP="00137694">
      <w:pPr>
        <w:rPr>
          <w:ins w:id="169" w:author="Dunn, Karen" w:date="2021-10-01T06:59:00Z"/>
          <w:sz w:val="22"/>
          <w:lang w:eastAsia="de-DE"/>
        </w:rPr>
      </w:pPr>
      <w:ins w:id="170" w:author="Dunn, Karen" w:date="2021-10-01T07:00:00Z">
        <w:r>
          <w:rPr>
            <w:sz w:val="22"/>
            <w:lang w:eastAsia="de-DE"/>
          </w:rPr>
          <w:t xml:space="preserve">VDES </w:t>
        </w:r>
      </w:ins>
      <w:ins w:id="171" w:author="Dunn, Karen" w:date="2021-10-01T07:07:00Z">
        <w:r>
          <w:rPr>
            <w:sz w:val="22"/>
            <w:lang w:eastAsia="de-DE"/>
          </w:rPr>
          <w:t xml:space="preserve">also operates </w:t>
        </w:r>
      </w:ins>
      <w:ins w:id="172" w:author="Dunn, Karen" w:date="2021-10-01T07:10:00Z">
        <w:r>
          <w:rPr>
            <w:sz w:val="22"/>
            <w:lang w:eastAsia="de-DE"/>
          </w:rPr>
          <w:t xml:space="preserve">within </w:t>
        </w:r>
      </w:ins>
      <w:ins w:id="173" w:author="Dunn, Karen" w:date="2021-10-01T07:07:00Z">
        <w:r>
          <w:rPr>
            <w:sz w:val="22"/>
            <w:lang w:eastAsia="de-DE"/>
          </w:rPr>
          <w:t>and shares the marine VHF band of frequencies</w:t>
        </w:r>
      </w:ins>
      <w:ins w:id="174" w:author="Dunn, Karen" w:date="2021-10-01T07:09:00Z">
        <w:r>
          <w:rPr>
            <w:sz w:val="22"/>
            <w:lang w:eastAsia="de-DE"/>
          </w:rPr>
          <w:t xml:space="preserve">. </w:t>
        </w:r>
      </w:ins>
      <w:ins w:id="175" w:author="Dunn, Karen" w:date="2021-10-01T07:15:00Z">
        <w:r w:rsidR="00817243">
          <w:rPr>
            <w:sz w:val="22"/>
            <w:lang w:eastAsia="de-DE"/>
          </w:rPr>
          <w:t>W</w:t>
        </w:r>
      </w:ins>
      <w:ins w:id="176" w:author="Dunn, Karen" w:date="2021-10-01T06:59:00Z">
        <w:r w:rsidR="00137694">
          <w:rPr>
            <w:sz w:val="22"/>
            <w:lang w:eastAsia="de-DE"/>
          </w:rPr>
          <w:t xml:space="preserve">ith its increased data transmission capabilities, </w:t>
        </w:r>
      </w:ins>
      <w:ins w:id="177" w:author="Dunn, Karen" w:date="2021-10-01T07:16:00Z">
        <w:r w:rsidR="00817243">
          <w:rPr>
            <w:sz w:val="22"/>
            <w:lang w:eastAsia="de-DE"/>
          </w:rPr>
          <w:t xml:space="preserve">VDES </w:t>
        </w:r>
      </w:ins>
      <w:ins w:id="178" w:author="Dunn, Karen" w:date="2021-10-01T07:19:00Z">
        <w:r w:rsidR="00817243">
          <w:rPr>
            <w:sz w:val="22"/>
            <w:lang w:eastAsia="de-DE"/>
          </w:rPr>
          <w:t xml:space="preserve">is seen as an effective and efficient use of radio spectrum, building on the capabilities of AIS  and </w:t>
        </w:r>
      </w:ins>
      <w:ins w:id="179" w:author="Dunn, Karen" w:date="2021-10-01T07:20:00Z">
        <w:r w:rsidR="00DC1920">
          <w:rPr>
            <w:sz w:val="22"/>
            <w:lang w:eastAsia="de-DE"/>
          </w:rPr>
          <w:t xml:space="preserve">addressing the increasing requirements for digital data transmission. </w:t>
        </w:r>
      </w:ins>
    </w:p>
    <w:p w14:paraId="5371C768" w14:textId="56AFC388" w:rsidR="00137694" w:rsidRDefault="00137694">
      <w:pPr>
        <w:pStyle w:val="BodyText"/>
        <w:jc w:val="left"/>
        <w:rPr>
          <w:ins w:id="180" w:author="Dunn, Karen" w:date="2021-10-01T07:24:00Z"/>
        </w:rPr>
        <w:pPrChange w:id="181" w:author="Dunn, Karen" w:date="2021-10-01T06:54:00Z">
          <w:pPr>
            <w:pStyle w:val="BodyText"/>
            <w:numPr>
              <w:numId w:val="52"/>
            </w:numPr>
            <w:ind w:left="720" w:hanging="360"/>
            <w:jc w:val="left"/>
          </w:pPr>
        </w:pPrChange>
      </w:pPr>
    </w:p>
    <w:p w14:paraId="2FED13BF" w14:textId="2B31DC35" w:rsidR="00DC1920" w:rsidRDefault="00DC1920">
      <w:pPr>
        <w:pStyle w:val="BodyText"/>
        <w:jc w:val="left"/>
        <w:rPr>
          <w:ins w:id="182" w:author="Dunn, Karen" w:date="2021-10-01T07:32:00Z"/>
        </w:rPr>
        <w:pPrChange w:id="183" w:author="Dunn, Karen" w:date="2021-10-01T06:54:00Z">
          <w:pPr>
            <w:pStyle w:val="BodyText"/>
            <w:numPr>
              <w:numId w:val="52"/>
            </w:numPr>
            <w:ind w:left="720" w:hanging="360"/>
            <w:jc w:val="left"/>
          </w:pPr>
        </w:pPrChange>
      </w:pPr>
      <w:ins w:id="184" w:author="Dunn, Karen" w:date="2021-10-01T07:25:00Z">
        <w:r>
          <w:t>The VDES concept was originally proposed to address emergin</w:t>
        </w:r>
      </w:ins>
      <w:ins w:id="185" w:author="Dunn, Karen" w:date="2021-10-01T07:26:00Z">
        <w:r>
          <w:t>g</w:t>
        </w:r>
      </w:ins>
      <w:ins w:id="186" w:author="Dunn, Karen" w:date="2021-10-01T07:25:00Z">
        <w:r>
          <w:t xml:space="preserve"> indications of overload of the VHF Data Link (VDL) of AIS and simultaneously enable a wider, seamless data exchange for e-navigation, potentially supporting the modernization of GMDSS.</w:t>
        </w:r>
      </w:ins>
      <w:ins w:id="187" w:author="Dunn, Karen" w:date="2021-10-01T07:26:00Z">
        <w:r>
          <w:t xml:space="preserve"> A</w:t>
        </w:r>
      </w:ins>
      <w:ins w:id="188" w:author="Dunn, Karen" w:date="2021-10-01T07:27:00Z">
        <w:r>
          <w:t xml:space="preserve">s the purpose of e-navigation is to enhance berth-to-berth navigation and related services for safety and security at sea and protection of the marine environment, </w:t>
        </w:r>
      </w:ins>
      <w:ins w:id="189" w:author="Dunn, Karen" w:date="2021-10-01T07:29:00Z">
        <w:r>
          <w:t xml:space="preserve">VTS providers may consider including VDES as a component within a VTS system to </w:t>
        </w:r>
      </w:ins>
      <w:ins w:id="190" w:author="Dunn, Karen" w:date="2021-10-01T07:30:00Z">
        <w:r>
          <w:t>s</w:t>
        </w:r>
      </w:ins>
      <w:ins w:id="191" w:author="Dunn, Karen" w:date="2021-10-01T07:29:00Z">
        <w:r>
          <w:t>upport the digital</w:t>
        </w:r>
      </w:ins>
      <w:ins w:id="192" w:author="Dunn, Karen" w:date="2021-10-01T07:30:00Z">
        <w:r>
          <w:t xml:space="preserve"> exchange of an expanded variety of information between both vessels and VTS providers and between vessels within and external to VTS areas.</w:t>
        </w:r>
      </w:ins>
    </w:p>
    <w:p w14:paraId="32D9966D" w14:textId="1154F83E" w:rsidR="002A7769" w:rsidRPr="002A7769" w:rsidRDefault="002A7769">
      <w:pPr>
        <w:pStyle w:val="BodyText"/>
        <w:jc w:val="left"/>
        <w:rPr>
          <w:ins w:id="193" w:author="Dunn, Karen" w:date="2021-09-27T06:28:00Z"/>
        </w:rPr>
        <w:pPrChange w:id="194" w:author="Dunn, Karen" w:date="2021-10-01T06:54:00Z">
          <w:pPr>
            <w:pStyle w:val="BodyText"/>
            <w:numPr>
              <w:numId w:val="52"/>
            </w:numPr>
            <w:ind w:left="720" w:hanging="360"/>
            <w:jc w:val="left"/>
          </w:pPr>
        </w:pPrChange>
      </w:pPr>
      <w:ins w:id="195" w:author="Dunn, Karen" w:date="2021-10-01T07:32:00Z">
        <w:r>
          <w:t xml:space="preserve">The full system concept is described in IALA Guideline 1117, </w:t>
        </w:r>
      </w:ins>
      <w:ins w:id="196" w:author="Dunn, Karen" w:date="2021-10-01T07:33:00Z">
        <w:r>
          <w:rPr>
            <w:i/>
          </w:rPr>
          <w:t>VHF Data Exchange System.</w:t>
        </w:r>
      </w:ins>
    </w:p>
    <w:p w14:paraId="373D4B2E" w14:textId="77777777" w:rsidR="00E26CFF" w:rsidRDefault="00E26CFF" w:rsidP="00137694">
      <w:pPr>
        <w:pStyle w:val="Heading2"/>
        <w:rPr>
          <w:ins w:id="197" w:author="Dunn, Karen" w:date="2021-10-01T06:41:00Z"/>
        </w:rPr>
      </w:pPr>
      <w:ins w:id="198" w:author="Dunn, Karen" w:date="2021-10-01T06:40:00Z">
        <w:r>
          <w:t>Operational Requirements</w:t>
        </w:r>
      </w:ins>
    </w:p>
    <w:p w14:paraId="0CB7E4C4" w14:textId="44195C4F" w:rsidR="00DB5CEE" w:rsidRDefault="00DB5CEE" w:rsidP="00137694">
      <w:pPr>
        <w:pStyle w:val="Abbreviations"/>
        <w:ind w:left="0" w:firstLine="0"/>
        <w:rPr>
          <w:ins w:id="199" w:author="Dunn, Karen" w:date="2021-10-01T06:41:00Z"/>
        </w:rPr>
      </w:pPr>
      <w:ins w:id="200" w:author="Dunn, Karen" w:date="2021-09-27T06:28:00Z">
        <w:r>
          <w:t xml:space="preserve">AIS may provide timely, relevant and accurate information to </w:t>
        </w:r>
      </w:ins>
      <w:ins w:id="201" w:author="Dunn, Karen" w:date="2021-09-28T12:11:00Z">
        <w:r w:rsidR="00CF2B6A">
          <w:t>VTS personnel</w:t>
        </w:r>
      </w:ins>
      <w:ins w:id="202" w:author="Dunn, Karen" w:date="2021-09-27T06:28:00Z">
        <w:r>
          <w:t xml:space="preserve"> to support the compilation of the VTS traffic display. It provides automatic vessel position reports and movement information as it is received at base station sites. Where radar is installed as part of the VTS sensor suite, the AIS information should be correlated with the radar target data to ensure that each vessel within the VTS area is represented by a single track on the VTS Traffic Display. AIS also provides supporting information about the ship and its current voyage that may be integrated with other port operations. </w:t>
        </w:r>
      </w:ins>
    </w:p>
    <w:p w14:paraId="1BF7120D" w14:textId="77777777" w:rsidR="00E26CFF" w:rsidRDefault="00E26CFF" w:rsidP="00137694">
      <w:pPr>
        <w:pStyle w:val="Abbreviations"/>
        <w:ind w:left="0" w:firstLine="0"/>
        <w:rPr>
          <w:ins w:id="203" w:author="Dunn, Karen" w:date="2021-09-27T06:28:00Z"/>
        </w:rPr>
      </w:pPr>
    </w:p>
    <w:p w14:paraId="669241BD" w14:textId="1994918B" w:rsidR="00DB5CEE" w:rsidRDefault="00DB5CEE" w:rsidP="00DB5CEE">
      <w:pPr>
        <w:pStyle w:val="BodyText"/>
        <w:rPr>
          <w:ins w:id="204" w:author="Dunn, Karen" w:date="2021-10-04T12:45:00Z"/>
        </w:rPr>
      </w:pPr>
      <w:ins w:id="205" w:author="Dunn, Karen" w:date="2021-09-27T06:28:00Z">
        <w:r>
          <w:t>The provision of information from the VTS to the mariner and vice versa is supported by AIS through the use of short text messaging and the global and regional binary messages within the AIS protocol.</w:t>
        </w:r>
      </w:ins>
    </w:p>
    <w:p w14:paraId="73A03D5C" w14:textId="77777777" w:rsidR="00681521" w:rsidRDefault="00681521" w:rsidP="00DB5CEE">
      <w:pPr>
        <w:pStyle w:val="BodyText"/>
        <w:rPr>
          <w:ins w:id="206" w:author="Dunn, Karen" w:date="2021-09-27T06:23:00Z"/>
        </w:rPr>
      </w:pPr>
    </w:p>
    <w:p w14:paraId="4CC10FF0" w14:textId="64B91D7B" w:rsidR="00DB5CEE" w:rsidRDefault="00DB5CEE" w:rsidP="00DB5CEE">
      <w:pPr>
        <w:pStyle w:val="BodyText"/>
        <w:rPr>
          <w:ins w:id="207" w:author="Dunn, Karen" w:date="2021-10-04T12:57:00Z"/>
        </w:rPr>
      </w:pPr>
      <w:commentRangeStart w:id="208"/>
      <w:ins w:id="209" w:author="Dunn, Karen" w:date="2021-09-27T06:23:00Z">
        <w:r>
          <w:t>VTS Authorities could consider recommending Class‐A devices for non‐SOLAS vessels that participate in VTS or provide support for VTS operations.</w:t>
        </w:r>
      </w:ins>
      <w:commentRangeEnd w:id="208"/>
      <w:ins w:id="210" w:author="Dunn, Karen" w:date="2021-10-04T12:46:00Z">
        <w:r w:rsidR="00681521">
          <w:rPr>
            <w:rStyle w:val="CommentReference"/>
          </w:rPr>
          <w:commentReference w:id="208"/>
        </w:r>
      </w:ins>
    </w:p>
    <w:p w14:paraId="2CACE874" w14:textId="7CF98C2E" w:rsidR="00084845" w:rsidRDefault="00084845" w:rsidP="00DB5CEE">
      <w:pPr>
        <w:pStyle w:val="BodyText"/>
        <w:rPr>
          <w:ins w:id="211" w:author="Dunn, Karen" w:date="2021-10-04T12:57:00Z"/>
        </w:rPr>
      </w:pPr>
    </w:p>
    <w:p w14:paraId="0C83B6BA" w14:textId="0E9D212A" w:rsidR="00084845" w:rsidRDefault="00084845" w:rsidP="00DB5CEE">
      <w:pPr>
        <w:pStyle w:val="BodyText"/>
        <w:rPr>
          <w:ins w:id="212" w:author="Dunn, Karen" w:date="2021-10-04T13:05:00Z"/>
        </w:rPr>
      </w:pPr>
      <w:ins w:id="213" w:author="Dunn, Karen" w:date="2021-10-04T12:57:00Z">
        <w:r>
          <w:t xml:space="preserve">VDES is a technology that </w:t>
        </w:r>
      </w:ins>
      <w:ins w:id="214" w:author="Dunn, Karen" w:date="2021-10-04T13:20:00Z">
        <w:r w:rsidR="00B57DAE">
          <w:t xml:space="preserve">builds upon and </w:t>
        </w:r>
      </w:ins>
      <w:ins w:id="215" w:author="Dunn, Karen" w:date="2021-10-04T12:57:00Z">
        <w:r>
          <w:t>supplements AIS communications, and</w:t>
        </w:r>
      </w:ins>
      <w:ins w:id="216" w:author="Dunn, Karen" w:date="2021-10-04T12:59:00Z">
        <w:r>
          <w:t xml:space="preserve"> as such may be used for not only VTS services, but also for other data communication including</w:t>
        </w:r>
      </w:ins>
      <w:ins w:id="217" w:author="Dunn, Karen" w:date="2021-10-04T13:21:00Z">
        <w:r w:rsidR="00AF3E22">
          <w:t>,</w:t>
        </w:r>
      </w:ins>
      <w:ins w:id="218" w:author="Dunn, Karen" w:date="2021-10-04T12:59:00Z">
        <w:r>
          <w:t xml:space="preserve"> but not limited to, Search and Rescue (SAR)</w:t>
        </w:r>
      </w:ins>
      <w:ins w:id="219" w:author="Dunn, Karen" w:date="2021-10-04T14:56:00Z">
        <w:r w:rsidR="003441A3">
          <w:t xml:space="preserve">, </w:t>
        </w:r>
      </w:ins>
      <w:ins w:id="220" w:author="Dunn, Karen" w:date="2021-10-04T12:59:00Z">
        <w:r>
          <w:t>Maritime Safety Information (MSI)</w:t>
        </w:r>
      </w:ins>
      <w:ins w:id="221" w:author="Dunn, Karen" w:date="2021-10-04T14:56:00Z">
        <w:r w:rsidR="003441A3">
          <w:t>, and Ship Reporting</w:t>
        </w:r>
      </w:ins>
      <w:ins w:id="222" w:author="Dunn, Karen" w:date="2021-10-04T13:01:00Z">
        <w:r>
          <w:t>. W</w:t>
        </w:r>
      </w:ins>
      <w:ins w:id="223" w:author="Dunn, Karen" w:date="2021-10-04T13:03:00Z">
        <w:r>
          <w:t xml:space="preserve">hen available, the VDES satellite component (VDE-SAT) may be an effective </w:t>
        </w:r>
      </w:ins>
      <w:ins w:id="224" w:author="Dunn, Karen" w:date="2021-10-04T13:04:00Z">
        <w:r>
          <w:t>means</w:t>
        </w:r>
      </w:ins>
      <w:ins w:id="225" w:author="Dunn, Karen" w:date="2021-10-04T13:03:00Z">
        <w:r>
          <w:t xml:space="preserve"> to extend the VDES to areas outside of coasta</w:t>
        </w:r>
        <w:r w:rsidR="00B963D1">
          <w:t xml:space="preserve">l </w:t>
        </w:r>
      </w:ins>
      <w:ins w:id="226" w:author="Dunn, Karen" w:date="2021-10-04T15:25:00Z">
        <w:r w:rsidR="00B963D1">
          <w:t>V</w:t>
        </w:r>
      </w:ins>
      <w:ins w:id="227" w:author="Dunn, Karen" w:date="2021-10-04T13:03:00Z">
        <w:r>
          <w:t>HF coverage, and will provide a</w:t>
        </w:r>
      </w:ins>
      <w:ins w:id="228" w:author="Dunn, Karen" w:date="2021-10-04T13:04:00Z">
        <w:r>
          <w:t xml:space="preserve"> </w:t>
        </w:r>
      </w:ins>
      <w:ins w:id="229" w:author="Dunn, Karen" w:date="2021-10-04T13:03:00Z">
        <w:r>
          <w:t>communication channel that is complementary to GMDSS and the terrestrial components of the VDES system.</w:t>
        </w:r>
      </w:ins>
    </w:p>
    <w:p w14:paraId="54054CE1" w14:textId="77777777" w:rsidR="00B57DAE" w:rsidRDefault="00B57DAE" w:rsidP="00DB5CEE">
      <w:pPr>
        <w:pStyle w:val="BodyText"/>
        <w:rPr>
          <w:ins w:id="230" w:author="Dunn, Karen" w:date="2021-10-04T13:09:00Z"/>
        </w:rPr>
      </w:pPr>
      <w:ins w:id="231" w:author="Dunn, Karen" w:date="2021-10-04T13:05:00Z">
        <w:r>
          <w:t xml:space="preserve">The </w:t>
        </w:r>
      </w:ins>
      <w:ins w:id="232" w:author="Dunn, Karen" w:date="2021-10-04T13:07:00Z">
        <w:r>
          <w:t xml:space="preserve">decision to </w:t>
        </w:r>
      </w:ins>
      <w:ins w:id="233" w:author="Dunn, Karen" w:date="2021-10-04T13:09:00Z">
        <w:r>
          <w:t>implement VDES may include the following considerations:</w:t>
        </w:r>
      </w:ins>
    </w:p>
    <w:p w14:paraId="6E36F120" w14:textId="77777777" w:rsidR="00B57DAE" w:rsidRDefault="00B57DAE" w:rsidP="009E0542">
      <w:pPr>
        <w:pStyle w:val="BodyText"/>
        <w:numPr>
          <w:ilvl w:val="0"/>
          <w:numId w:val="53"/>
        </w:numPr>
        <w:rPr>
          <w:ins w:id="234" w:author="Dunn, Karen" w:date="2021-10-04T13:10:00Z"/>
        </w:rPr>
      </w:pPr>
      <w:ins w:id="235" w:author="Dunn, Karen" w:date="2021-10-04T13:10:00Z">
        <w:r>
          <w:t>AIS system load;</w:t>
        </w:r>
      </w:ins>
    </w:p>
    <w:p w14:paraId="22927BF1" w14:textId="77777777" w:rsidR="00B57DAE" w:rsidRDefault="00B57DAE" w:rsidP="009E0542">
      <w:pPr>
        <w:pStyle w:val="BodyText"/>
        <w:numPr>
          <w:ilvl w:val="0"/>
          <w:numId w:val="53"/>
        </w:numPr>
        <w:rPr>
          <w:ins w:id="236" w:author="Dunn, Karen" w:date="2021-10-04T13:10:00Z"/>
        </w:rPr>
      </w:pPr>
      <w:ins w:id="237" w:author="Dunn, Karen" w:date="2021-10-04T13:10:00Z">
        <w:r>
          <w:t>Services to be provided;</w:t>
        </w:r>
      </w:ins>
    </w:p>
    <w:p w14:paraId="5A888268" w14:textId="77777777" w:rsidR="00B57DAE" w:rsidRDefault="00B57DAE" w:rsidP="009E0542">
      <w:pPr>
        <w:pStyle w:val="BodyText"/>
        <w:numPr>
          <w:ilvl w:val="0"/>
          <w:numId w:val="53"/>
        </w:numPr>
        <w:rPr>
          <w:ins w:id="238" w:author="Dunn, Karen" w:date="2021-10-04T13:10:00Z"/>
        </w:rPr>
      </w:pPr>
      <w:ins w:id="239" w:author="Dunn, Karen" w:date="2021-10-04T13:10:00Z">
        <w:r>
          <w:t>Existing equipment (for existing sites);</w:t>
        </w:r>
      </w:ins>
    </w:p>
    <w:p w14:paraId="2721EE54" w14:textId="77777777" w:rsidR="00B57DAE" w:rsidRDefault="00B57DAE" w:rsidP="009E0542">
      <w:pPr>
        <w:pStyle w:val="BodyText"/>
        <w:numPr>
          <w:ilvl w:val="0"/>
          <w:numId w:val="53"/>
        </w:numPr>
        <w:rPr>
          <w:ins w:id="240" w:author="Dunn, Karen" w:date="2021-10-04T13:10:00Z"/>
        </w:rPr>
      </w:pPr>
      <w:ins w:id="241" w:author="Dunn, Karen" w:date="2021-10-04T13:10:00Z">
        <w:r>
          <w:t>Antenna requirements, including interaction with other services;</w:t>
        </w:r>
      </w:ins>
    </w:p>
    <w:p w14:paraId="41524308" w14:textId="77777777" w:rsidR="00B57DAE" w:rsidRDefault="00B57DAE" w:rsidP="009E0542">
      <w:pPr>
        <w:pStyle w:val="BodyText"/>
        <w:numPr>
          <w:ilvl w:val="0"/>
          <w:numId w:val="53"/>
        </w:numPr>
        <w:rPr>
          <w:ins w:id="242" w:author="Dunn, Karen" w:date="2021-10-04T13:11:00Z"/>
        </w:rPr>
      </w:pPr>
      <w:ins w:id="243" w:author="Dunn, Karen" w:date="2021-10-04T13:11:00Z">
        <w:r>
          <w:t>Power requirements; and</w:t>
        </w:r>
      </w:ins>
    </w:p>
    <w:p w14:paraId="3806C240" w14:textId="77777777" w:rsidR="00B57DAE" w:rsidRDefault="00B57DAE" w:rsidP="009E0542">
      <w:pPr>
        <w:pStyle w:val="BodyText"/>
        <w:numPr>
          <w:ilvl w:val="0"/>
          <w:numId w:val="53"/>
        </w:numPr>
        <w:rPr>
          <w:ins w:id="244" w:author="Dunn, Karen" w:date="2021-10-04T13:11:00Z"/>
        </w:rPr>
      </w:pPr>
      <w:ins w:id="245" w:author="Dunn, Karen" w:date="2021-10-04T13:11:00Z">
        <w:r>
          <w:t>Installation costs</w:t>
        </w:r>
      </w:ins>
    </w:p>
    <w:p w14:paraId="64912F14" w14:textId="4DF7D72D" w:rsidR="00084845" w:rsidRDefault="00B57DAE" w:rsidP="00AF3E22">
      <w:pPr>
        <w:pStyle w:val="BodyText"/>
        <w:rPr>
          <w:ins w:id="246" w:author="Jens Chr. Pedersen" w:date="2021-03-15T15:25:00Z"/>
        </w:rPr>
      </w:pPr>
      <w:ins w:id="247" w:author="Dunn, Karen" w:date="2021-10-04T13:07:00Z">
        <w:r>
          <w:t xml:space="preserve"> </w:t>
        </w:r>
      </w:ins>
    </w:p>
    <w:p w14:paraId="7CFC83A4" w14:textId="07EEC85A" w:rsidR="00A47F37" w:rsidRDefault="00A47F37" w:rsidP="00A579A4">
      <w:pPr>
        <w:pStyle w:val="BodyText"/>
      </w:pPr>
      <w:r w:rsidRPr="00A47F37">
        <w:t xml:space="preserve">The necessary </w:t>
      </w:r>
      <w:ins w:id="248" w:author="Dunn, Karen" w:date="2021-09-27T06:24:00Z">
        <w:r w:rsidR="00DB5CEE">
          <w:t>f</w:t>
        </w:r>
      </w:ins>
      <w:r w:rsidRPr="00A47F37">
        <w:t xml:space="preserve">unctional and </w:t>
      </w:r>
      <w:ins w:id="249" w:author="Dunn, Karen" w:date="2021-10-04T13:23:00Z">
        <w:r w:rsidR="00AF3E22">
          <w:t>p</w:t>
        </w:r>
      </w:ins>
      <w:r w:rsidRPr="00A47F37">
        <w:t xml:space="preserve">erformance requirements </w:t>
      </w:r>
      <w:r w:rsidR="000C288C">
        <w:t xml:space="preserve">may </w:t>
      </w:r>
      <w:r w:rsidRPr="00A47F37">
        <w:t xml:space="preserve">differ </w:t>
      </w:r>
      <w:del w:id="250" w:author="Dunn, Karen" w:date="2021-09-27T06:24:00Z">
        <w:r w:rsidR="000C288C" w:rsidDel="00DB5CEE">
          <w:delText>across</w:delText>
        </w:r>
      </w:del>
      <w:ins w:id="251" w:author="Dunn, Karen" w:date="2021-09-27T06:24:00Z">
        <w:r w:rsidR="00DB5CEE">
          <w:t>throughout</w:t>
        </w:r>
      </w:ins>
      <w:r w:rsidR="000C288C">
        <w:t xml:space="preserve"> the VTS</w:t>
      </w:r>
      <w:ins w:id="252" w:author="Dunn, Karen" w:date="2021-09-28T12:17:00Z">
        <w:r w:rsidR="00B84F8F">
          <w:t xml:space="preserve"> service area</w:t>
        </w:r>
      </w:ins>
      <w:ins w:id="253" w:author="Dunn, Karen" w:date="2021-09-27T06:25:00Z">
        <w:r w:rsidR="00DB5CEE">
          <w:t xml:space="preserve">. As </w:t>
        </w:r>
      </w:ins>
      <w:ins w:id="254" w:author="Dunn, Karen" w:date="2021-10-04T13:24:00Z">
        <w:r w:rsidR="00AF3E22">
          <w:t>such, setting</w:t>
        </w:r>
      </w:ins>
      <w:r w:rsidRPr="00A47F37">
        <w:t xml:space="preserve"> the </w:t>
      </w:r>
      <w:ins w:id="255" w:author="Dunn, Karen" w:date="2021-10-04T13:24:00Z">
        <w:r w:rsidR="00AF3E22">
          <w:t>f</w:t>
        </w:r>
        <w:r w:rsidR="00AF3E22" w:rsidRPr="00A47F37">
          <w:t>unctional</w:t>
        </w:r>
      </w:ins>
      <w:r w:rsidRPr="00A47F37">
        <w:t xml:space="preserve"> and </w:t>
      </w:r>
      <w:ins w:id="256" w:author="Dunn, Karen" w:date="2021-09-27T06:25:00Z">
        <w:r w:rsidR="00DB5CEE">
          <w:t>p</w:t>
        </w:r>
      </w:ins>
      <w:r w:rsidRPr="00A47F37">
        <w:t xml:space="preserve">erformance </w:t>
      </w:r>
      <w:ins w:id="257" w:author="Dunn, Karen" w:date="2021-09-27T06:25:00Z">
        <w:r w:rsidR="00DB5CEE">
          <w:t>r</w:t>
        </w:r>
      </w:ins>
      <w:r w:rsidRPr="00A47F37">
        <w:t>equirement</w:t>
      </w:r>
      <w:ins w:id="258" w:author="Dunn, Karen" w:date="2021-09-27T06:25:00Z">
        <w:r w:rsidR="00DB5CEE">
          <w:t>s</w:t>
        </w:r>
      </w:ins>
      <w:r w:rsidRPr="00A47F37">
        <w:t xml:space="preserve"> should be conducted precisely for each </w:t>
      </w:r>
      <w:del w:id="259" w:author="Dunn, Karen" w:date="2021-10-01T06:36:00Z">
        <w:r w:rsidR="000C288C" w:rsidDel="00E26CFF">
          <w:delText xml:space="preserve">operational </w:delText>
        </w:r>
      </w:del>
      <w:r w:rsidR="000C288C">
        <w:t>area</w:t>
      </w:r>
      <w:r w:rsidRPr="00A47F37">
        <w:t xml:space="preserve"> to make sure the navigational risks are mitigated and VTS Operators can provide services smoothly.</w:t>
      </w:r>
    </w:p>
    <w:p w14:paraId="3E9EA69E" w14:textId="5F1EADA2" w:rsidR="000705DF" w:rsidRDefault="000705DF" w:rsidP="000705DF">
      <w:pPr>
        <w:pStyle w:val="BodyText"/>
      </w:pPr>
      <w:r>
        <w:t xml:space="preserve">The VTS Authority should identify the Operational Requirements that may impact the </w:t>
      </w:r>
      <w:ins w:id="260" w:author="Dunn, Karen" w:date="2021-10-04T13:25:00Z">
        <w:r w:rsidR="00AF3E22">
          <w:t xml:space="preserve">functional </w:t>
        </w:r>
      </w:ins>
      <w:r>
        <w:t xml:space="preserve">and </w:t>
      </w:r>
      <w:ins w:id="261" w:author="Dunn, Karen" w:date="2021-10-04T13:25:00Z">
        <w:r w:rsidR="00AF3E22">
          <w:t xml:space="preserve">performance </w:t>
        </w:r>
      </w:ins>
      <w:r>
        <w:t xml:space="preserve">Requirements </w:t>
      </w:r>
      <w:ins w:id="262" w:author="Dunn, Karen" w:date="2021-10-04T13:25:00Z">
        <w:r w:rsidR="00AF3E22">
          <w:t>of the AIS and VDES components</w:t>
        </w:r>
      </w:ins>
      <w:r>
        <w:t xml:space="preserve"> within the VTS system.</w:t>
      </w:r>
    </w:p>
    <w:p w14:paraId="676AD89B" w14:textId="77777777" w:rsidR="000705DF" w:rsidRDefault="000705DF" w:rsidP="000705DF">
      <w:pPr>
        <w:pStyle w:val="BodyText"/>
      </w:pPr>
      <w:r>
        <w:t>These Operational Requirements result from:</w:t>
      </w:r>
    </w:p>
    <w:p w14:paraId="0904B104" w14:textId="77777777" w:rsidR="000705DF" w:rsidRDefault="000705DF" w:rsidP="000705DF">
      <w:pPr>
        <w:pStyle w:val="Bullet1"/>
        <w:numPr>
          <w:ilvl w:val="0"/>
          <w:numId w:val="45"/>
        </w:numPr>
      </w:pPr>
      <w:r>
        <w:t>risk assessment and need analysis</w:t>
      </w:r>
    </w:p>
    <w:p w14:paraId="14079FDA" w14:textId="77777777" w:rsidR="000705DF" w:rsidRDefault="000705DF" w:rsidP="000705DF">
      <w:pPr>
        <w:pStyle w:val="BodyText"/>
        <w:numPr>
          <w:ilvl w:val="0"/>
          <w:numId w:val="45"/>
        </w:numPr>
      </w:pPr>
      <w:r>
        <w:t xml:space="preserve">the identified operational areas within the area of interest </w:t>
      </w:r>
    </w:p>
    <w:p w14:paraId="038C26EC" w14:textId="77777777" w:rsidR="000705DF" w:rsidRDefault="000705DF" w:rsidP="000705DF">
      <w:pPr>
        <w:pStyle w:val="BodyText"/>
        <w:numPr>
          <w:ilvl w:val="0"/>
          <w:numId w:val="45"/>
        </w:numPr>
      </w:pPr>
      <w:r>
        <w:t xml:space="preserve">the types of vessels operating within the area of interest </w:t>
      </w:r>
    </w:p>
    <w:p w14:paraId="32BDCC1B" w14:textId="77777777" w:rsidR="000705DF" w:rsidRDefault="000705DF" w:rsidP="000705DF">
      <w:pPr>
        <w:pStyle w:val="BodyText"/>
        <w:numPr>
          <w:ilvl w:val="0"/>
          <w:numId w:val="45"/>
        </w:numPr>
      </w:pPr>
      <w:r>
        <w:t xml:space="preserve">the services intended to be provided by the VTS </w:t>
      </w:r>
    </w:p>
    <w:p w14:paraId="1861B686" w14:textId="6D199437" w:rsidR="00242BE2" w:rsidRDefault="00242BE2" w:rsidP="009E0542">
      <w:pPr>
        <w:pStyle w:val="Heading1"/>
      </w:pPr>
      <w:bookmarkStart w:id="263" w:name="_Toc62817612"/>
      <w:bookmarkStart w:id="264" w:name="_Toc62817614"/>
      <w:bookmarkStart w:id="265" w:name="_Toc62817615"/>
      <w:bookmarkStart w:id="266" w:name="_Toc84254093"/>
      <w:bookmarkEnd w:id="263"/>
      <w:bookmarkEnd w:id="264"/>
      <w:bookmarkEnd w:id="265"/>
      <w:r w:rsidRPr="009E0542">
        <w:t>Producing</w:t>
      </w:r>
      <w:r>
        <w:t xml:space="preserve"> Functional and Performance requirements</w:t>
      </w:r>
      <w:bookmarkEnd w:id="266"/>
    </w:p>
    <w:p w14:paraId="52935739" w14:textId="177B8EC0" w:rsidR="006E32DB" w:rsidRDefault="006E32DB" w:rsidP="006E32DB">
      <w:pPr>
        <w:pStyle w:val="Bullet1"/>
        <w:numPr>
          <w:ilvl w:val="0"/>
          <w:numId w:val="0"/>
        </w:numPr>
        <w:rPr>
          <w:ins w:id="267" w:author="Dunn, Karen" w:date="2021-10-04T15:08:00Z"/>
        </w:rPr>
      </w:pPr>
      <w:r>
        <w:t xml:space="preserve">Producing functional and performance requirements for </w:t>
      </w:r>
      <w:ins w:id="268" w:author="Dunn, Karen" w:date="2021-10-04T15:07:00Z">
        <w:r w:rsidR="00847116">
          <w:t>AIS and VDES systems</w:t>
        </w:r>
      </w:ins>
      <w:ins w:id="269" w:author="Dunn, Karen" w:date="2021-10-04T14:24:00Z">
        <w:r w:rsidR="009E0542">
          <w:t xml:space="preserve"> </w:t>
        </w:r>
      </w:ins>
      <w:r>
        <w:t xml:space="preserve">is an interactive task involving iterations, including evaluation of achievable performance versus overall system cost. </w:t>
      </w:r>
    </w:p>
    <w:p w14:paraId="7A201AD6" w14:textId="14F9E405" w:rsidR="00847116" w:rsidRDefault="00847116" w:rsidP="006E32DB">
      <w:pPr>
        <w:pStyle w:val="Bullet1"/>
        <w:numPr>
          <w:ilvl w:val="0"/>
          <w:numId w:val="0"/>
        </w:numPr>
        <w:rPr>
          <w:ins w:id="270" w:author="Dunn, Karen" w:date="2021-10-04T15:08:00Z"/>
        </w:rPr>
      </w:pPr>
      <w:ins w:id="271" w:author="Dunn, Karen" w:date="2021-10-04T15:08:00Z">
        <w:r>
          <w:t>The VDES Presentation Interface (PI) remains largely the same as the AIS PI but will include several new IEC 61162-1 messages to allow for the configuration of the VDES capability and facilitate the transfer of larger amounts of data.</w:t>
        </w:r>
      </w:ins>
    </w:p>
    <w:p w14:paraId="62D233D6" w14:textId="77777777" w:rsidR="00847116" w:rsidRDefault="00847116" w:rsidP="00847116">
      <w:pPr>
        <w:autoSpaceDE w:val="0"/>
        <w:autoSpaceDN w:val="0"/>
        <w:adjustRightInd w:val="0"/>
        <w:spacing w:line="240" w:lineRule="auto"/>
        <w:rPr>
          <w:ins w:id="272" w:author="Dunn, Karen" w:date="2021-10-04T15:10:00Z"/>
          <w:rFonts w:ascii="Calibri" w:hAnsi="Calibri" w:cs="Calibri"/>
          <w:sz w:val="22"/>
          <w:lang w:val="en-US"/>
        </w:rPr>
      </w:pPr>
      <w:ins w:id="273" w:author="Dunn, Karen" w:date="2021-10-04T15:10:00Z">
        <w:r>
          <w:rPr>
            <w:rFonts w:ascii="Calibri" w:hAnsi="Calibri" w:cs="Calibri"/>
            <w:sz w:val="22"/>
            <w:lang w:val="en-US"/>
          </w:rPr>
          <w:t>The primary differences between AIS and the two new VDES technologies, ASM and VDE, are:</w:t>
        </w:r>
      </w:ins>
    </w:p>
    <w:p w14:paraId="351B7D86" w14:textId="77777777" w:rsidR="00847116" w:rsidRDefault="00847116" w:rsidP="00847116">
      <w:pPr>
        <w:autoSpaceDE w:val="0"/>
        <w:autoSpaceDN w:val="0"/>
        <w:adjustRightInd w:val="0"/>
        <w:spacing w:line="240" w:lineRule="auto"/>
        <w:ind w:left="450"/>
        <w:rPr>
          <w:ins w:id="274" w:author="Dunn, Karen" w:date="2021-10-04T15:10:00Z"/>
          <w:rFonts w:ascii="Calibri" w:hAnsi="Calibri" w:cs="Calibri"/>
          <w:sz w:val="22"/>
          <w:lang w:val="en-US"/>
        </w:rPr>
      </w:pPr>
      <w:ins w:id="275" w:author="Dunn, Karen" w:date="2021-10-04T15:10:00Z">
        <w:r>
          <w:rPr>
            <w:rFonts w:ascii="Calibri" w:hAnsi="Calibri" w:cs="Calibri"/>
            <w:sz w:val="22"/>
            <w:lang w:val="en-US"/>
          </w:rPr>
          <w:t>1. The Modulation and Coding Scheme (MCS).</w:t>
        </w:r>
      </w:ins>
    </w:p>
    <w:p w14:paraId="7AAB3CEA" w14:textId="77777777" w:rsidR="00847116" w:rsidRDefault="00847116" w:rsidP="00847116">
      <w:pPr>
        <w:autoSpaceDE w:val="0"/>
        <w:autoSpaceDN w:val="0"/>
        <w:adjustRightInd w:val="0"/>
        <w:spacing w:line="240" w:lineRule="auto"/>
        <w:ind w:left="450"/>
        <w:rPr>
          <w:ins w:id="276" w:author="Dunn, Karen" w:date="2021-10-04T15:10:00Z"/>
          <w:rFonts w:ascii="Calibri" w:hAnsi="Calibri" w:cs="Calibri"/>
          <w:sz w:val="22"/>
          <w:lang w:val="en-US"/>
        </w:rPr>
      </w:pPr>
      <w:ins w:id="277" w:author="Dunn, Karen" w:date="2021-10-04T15:10:00Z">
        <w:r>
          <w:rPr>
            <w:rFonts w:ascii="Calibri" w:hAnsi="Calibri" w:cs="Calibri"/>
            <w:sz w:val="22"/>
            <w:lang w:val="en-US"/>
          </w:rPr>
          <w:t>2. The Radio Frequencies (RF) used the Radio Frequency bandwidth.</w:t>
        </w:r>
      </w:ins>
    </w:p>
    <w:p w14:paraId="164CE8E7" w14:textId="77777777" w:rsidR="00847116" w:rsidRDefault="00847116" w:rsidP="00847116">
      <w:pPr>
        <w:autoSpaceDE w:val="0"/>
        <w:autoSpaceDN w:val="0"/>
        <w:adjustRightInd w:val="0"/>
        <w:spacing w:line="240" w:lineRule="auto"/>
        <w:ind w:left="450"/>
        <w:rPr>
          <w:ins w:id="278" w:author="Dunn, Karen" w:date="2021-10-04T15:10:00Z"/>
          <w:rFonts w:ascii="Calibri" w:hAnsi="Calibri" w:cs="Calibri"/>
          <w:sz w:val="22"/>
          <w:lang w:val="en-US"/>
        </w:rPr>
      </w:pPr>
      <w:ins w:id="279" w:author="Dunn, Karen" w:date="2021-10-04T15:10:00Z">
        <w:r>
          <w:rPr>
            <w:rFonts w:ascii="Calibri" w:hAnsi="Calibri" w:cs="Calibri"/>
            <w:sz w:val="22"/>
            <w:lang w:val="en-US"/>
          </w:rPr>
          <w:t>3. The data bandwidth.</w:t>
        </w:r>
      </w:ins>
    </w:p>
    <w:p w14:paraId="092FBE22" w14:textId="1F8F9E31" w:rsidR="00847116" w:rsidRPr="00351BD4" w:rsidDel="00847116" w:rsidRDefault="00847116" w:rsidP="00847116">
      <w:pPr>
        <w:pStyle w:val="Bullet1"/>
        <w:numPr>
          <w:ilvl w:val="0"/>
          <w:numId w:val="0"/>
        </w:numPr>
        <w:ind w:left="450"/>
        <w:rPr>
          <w:del w:id="280" w:author="Dunn, Karen" w:date="2021-10-04T15:10:00Z"/>
        </w:rPr>
      </w:pPr>
      <w:ins w:id="281" w:author="Dunn, Karen" w:date="2021-10-04T15:10:00Z">
        <w:r>
          <w:rPr>
            <w:rFonts w:ascii="Calibri" w:hAnsi="Calibri" w:cs="Calibri"/>
            <w:lang w:val="en-US"/>
          </w:rPr>
          <w:t>4. The methods used by the Link Layer.</w:t>
        </w:r>
      </w:ins>
    </w:p>
    <w:p w14:paraId="77A3FF54" w14:textId="0A0A4A43" w:rsidR="00242BE2" w:rsidRDefault="009E0542" w:rsidP="003441A3">
      <w:pPr>
        <w:pStyle w:val="Heading2"/>
        <w:rPr>
          <w:ins w:id="282" w:author="Dunn, Karen" w:date="2021-10-04T14:28:00Z"/>
        </w:rPr>
      </w:pPr>
      <w:ins w:id="283" w:author="Dunn, Karen" w:date="2021-10-04T14:25:00Z">
        <w:r>
          <w:lastRenderedPageBreak/>
          <w:t>Support to the VTS Traffic Image</w:t>
        </w:r>
      </w:ins>
    </w:p>
    <w:p w14:paraId="47CF9327" w14:textId="68FAEFB8" w:rsidR="003176F7" w:rsidRDefault="003176F7" w:rsidP="003441A3">
      <w:pPr>
        <w:pStyle w:val="Heading3"/>
        <w:rPr>
          <w:ins w:id="284" w:author="Dunn, Karen" w:date="2021-10-04T14:28:00Z"/>
        </w:rPr>
      </w:pPr>
      <w:ins w:id="285" w:author="Dunn, Karen" w:date="2021-10-04T14:28:00Z">
        <w:r>
          <w:t>Target Tracking</w:t>
        </w:r>
      </w:ins>
    </w:p>
    <w:p w14:paraId="5A10D0FD" w14:textId="5CD07E9B" w:rsidR="003176F7" w:rsidRDefault="003176F7" w:rsidP="003176F7">
      <w:pPr>
        <w:autoSpaceDE w:val="0"/>
        <w:autoSpaceDN w:val="0"/>
        <w:adjustRightInd w:val="0"/>
        <w:spacing w:line="240" w:lineRule="auto"/>
        <w:rPr>
          <w:ins w:id="286" w:author="Dunn, Karen" w:date="2021-10-04T14:29:00Z"/>
          <w:rFonts w:ascii="Calibri" w:hAnsi="Calibri" w:cs="Calibri"/>
          <w:sz w:val="22"/>
          <w:lang w:val="en-US"/>
        </w:rPr>
      </w:pPr>
      <w:ins w:id="287" w:author="Dunn, Karen" w:date="2021-10-04T14:28:00Z">
        <w:r>
          <w:rPr>
            <w:rFonts w:ascii="Calibri" w:hAnsi="Calibri" w:cs="Calibri"/>
            <w:sz w:val="22"/>
            <w:lang w:val="en-US"/>
          </w:rPr>
          <w:t>The Automatic Identification System (AIS) provides identification and position to enable the VTSO to monitor and track vessels within the VTS Area. AIS transmissions consist of bursts of digital data ‘packets’ from individual</w:t>
        </w:r>
      </w:ins>
      <w:ins w:id="288" w:author="Dunn, Karen" w:date="2021-10-04T14:29:00Z">
        <w:r>
          <w:rPr>
            <w:rFonts w:ascii="Calibri" w:hAnsi="Calibri" w:cs="Calibri"/>
            <w:sz w:val="22"/>
            <w:lang w:val="en-US"/>
          </w:rPr>
          <w:t xml:space="preserve"> </w:t>
        </w:r>
      </w:ins>
      <w:ins w:id="289" w:author="Dunn, Karen" w:date="2021-10-04T14:28:00Z">
        <w:r>
          <w:rPr>
            <w:rFonts w:ascii="Calibri" w:hAnsi="Calibri" w:cs="Calibri"/>
            <w:sz w:val="22"/>
            <w:lang w:val="en-US"/>
          </w:rPr>
          <w:t>stations, according to a pre‐determined time sequence. AIS data consists of shipboard information such as</w:t>
        </w:r>
      </w:ins>
      <w:ins w:id="290" w:author="Dunn, Karen" w:date="2021-10-04T14:29:00Z">
        <w:r>
          <w:rPr>
            <w:rFonts w:ascii="Calibri" w:hAnsi="Calibri" w:cs="Calibri"/>
            <w:sz w:val="22"/>
            <w:lang w:val="en-US"/>
          </w:rPr>
          <w:t xml:space="preserve"> </w:t>
        </w:r>
      </w:ins>
      <w:ins w:id="291" w:author="Dunn, Karen" w:date="2021-10-04T14:28:00Z">
        <w:r>
          <w:rPr>
            <w:rFonts w:ascii="Calibri" w:hAnsi="Calibri" w:cs="Calibri"/>
            <w:sz w:val="22"/>
            <w:lang w:val="en-US"/>
          </w:rPr>
          <w:t>position, time, course over ground (COG), speed over ground (SOG) and heading.</w:t>
        </w:r>
      </w:ins>
    </w:p>
    <w:p w14:paraId="4595E96F" w14:textId="77777777" w:rsidR="003176F7" w:rsidRDefault="003176F7" w:rsidP="003176F7">
      <w:pPr>
        <w:autoSpaceDE w:val="0"/>
        <w:autoSpaceDN w:val="0"/>
        <w:adjustRightInd w:val="0"/>
        <w:spacing w:line="240" w:lineRule="auto"/>
        <w:rPr>
          <w:ins w:id="292" w:author="Dunn, Karen" w:date="2021-10-04T14:28:00Z"/>
          <w:rFonts w:ascii="Calibri" w:hAnsi="Calibri" w:cs="Calibri"/>
          <w:sz w:val="22"/>
          <w:lang w:val="en-US"/>
        </w:rPr>
      </w:pPr>
    </w:p>
    <w:p w14:paraId="4EF10C58" w14:textId="78429C95" w:rsidR="003176F7" w:rsidRDefault="003176F7" w:rsidP="003176F7">
      <w:pPr>
        <w:autoSpaceDE w:val="0"/>
        <w:autoSpaceDN w:val="0"/>
        <w:adjustRightInd w:val="0"/>
        <w:spacing w:line="240" w:lineRule="auto"/>
        <w:rPr>
          <w:ins w:id="293" w:author="Dunn, Karen" w:date="2021-10-04T14:28:00Z"/>
          <w:rFonts w:ascii="Calibri" w:hAnsi="Calibri" w:cs="Calibri"/>
          <w:sz w:val="22"/>
          <w:lang w:val="en-US"/>
        </w:rPr>
      </w:pPr>
      <w:ins w:id="294" w:author="Dunn, Karen" w:date="2021-10-04T14:28:00Z">
        <w:r>
          <w:rPr>
            <w:rFonts w:ascii="Calibri" w:hAnsi="Calibri" w:cs="Calibri"/>
            <w:sz w:val="22"/>
            <w:lang w:val="en-US"/>
          </w:rPr>
          <w:t>The AIS position reporting rate is dynamic and will change, depending on the speed of the reporting vessel and</w:t>
        </w:r>
      </w:ins>
      <w:ins w:id="295" w:author="Dunn, Karen" w:date="2021-10-04T14:29:00Z">
        <w:r>
          <w:rPr>
            <w:rFonts w:ascii="Calibri" w:hAnsi="Calibri" w:cs="Calibri"/>
            <w:sz w:val="22"/>
            <w:lang w:val="en-US"/>
          </w:rPr>
          <w:t xml:space="preserve"> </w:t>
        </w:r>
      </w:ins>
      <w:ins w:id="296" w:author="Dunn, Karen" w:date="2021-10-04T14:28:00Z">
        <w:r>
          <w:rPr>
            <w:rFonts w:ascii="Calibri" w:hAnsi="Calibri" w:cs="Calibri"/>
            <w:sz w:val="22"/>
            <w:lang w:val="en-US"/>
          </w:rPr>
          <w:t xml:space="preserve">whether the vessel is </w:t>
        </w:r>
      </w:ins>
      <w:ins w:id="297" w:author="Dunn, Karen" w:date="2021-10-04T14:29:00Z">
        <w:r>
          <w:rPr>
            <w:rFonts w:ascii="Calibri" w:hAnsi="Calibri" w:cs="Calibri"/>
            <w:sz w:val="22"/>
            <w:lang w:val="en-US"/>
          </w:rPr>
          <w:t>maneuvering</w:t>
        </w:r>
      </w:ins>
      <w:ins w:id="298" w:author="Dunn, Karen" w:date="2021-10-04T14:28:00Z">
        <w:r>
          <w:rPr>
            <w:rFonts w:ascii="Calibri" w:hAnsi="Calibri" w:cs="Calibri"/>
            <w:sz w:val="22"/>
            <w:lang w:val="en-US"/>
          </w:rPr>
          <w:t xml:space="preserve"> or not. For a class‐A transponder, the nominal position reporting rate is once</w:t>
        </w:r>
      </w:ins>
      <w:ins w:id="299" w:author="Dunn, Karen" w:date="2021-10-04T14:29:00Z">
        <w:r>
          <w:rPr>
            <w:rFonts w:ascii="Calibri" w:hAnsi="Calibri" w:cs="Calibri"/>
            <w:sz w:val="22"/>
            <w:lang w:val="en-US"/>
          </w:rPr>
          <w:t xml:space="preserve"> </w:t>
        </w:r>
      </w:ins>
      <w:ins w:id="300" w:author="Dunn, Karen" w:date="2021-10-04T14:28:00Z">
        <w:r>
          <w:rPr>
            <w:rFonts w:ascii="Calibri" w:hAnsi="Calibri" w:cs="Calibri"/>
            <w:sz w:val="22"/>
            <w:lang w:val="en-US"/>
          </w:rPr>
          <w:t xml:space="preserve">every 10 seconds. For a high‐speed and/or </w:t>
        </w:r>
      </w:ins>
      <w:ins w:id="301" w:author="Dunn, Karen" w:date="2021-10-04T15:11:00Z">
        <w:r w:rsidR="00847116">
          <w:rPr>
            <w:rFonts w:ascii="Calibri" w:hAnsi="Calibri" w:cs="Calibri"/>
            <w:sz w:val="22"/>
            <w:lang w:val="en-US"/>
          </w:rPr>
          <w:t>maneuvering</w:t>
        </w:r>
      </w:ins>
      <w:ins w:id="302" w:author="Dunn, Karen" w:date="2021-10-04T14:28:00Z">
        <w:r>
          <w:rPr>
            <w:rFonts w:ascii="Calibri" w:hAnsi="Calibri" w:cs="Calibri"/>
            <w:sz w:val="22"/>
            <w:lang w:val="en-US"/>
          </w:rPr>
          <w:t xml:space="preserve"> vessel, this rate may increase up to once every 2</w:t>
        </w:r>
      </w:ins>
      <w:ins w:id="303" w:author="Dunn, Karen" w:date="2021-10-04T14:29:00Z">
        <w:r>
          <w:rPr>
            <w:rFonts w:ascii="Calibri" w:hAnsi="Calibri" w:cs="Calibri"/>
            <w:sz w:val="22"/>
            <w:lang w:val="en-US"/>
          </w:rPr>
          <w:t xml:space="preserve"> </w:t>
        </w:r>
      </w:ins>
      <w:ins w:id="304" w:author="Dunn, Karen" w:date="2021-10-04T14:28:00Z">
        <w:r>
          <w:rPr>
            <w:rFonts w:ascii="Calibri" w:hAnsi="Calibri" w:cs="Calibri"/>
            <w:sz w:val="22"/>
            <w:lang w:val="en-US"/>
          </w:rPr>
          <w:t>seconds. Conversely, for a vessel, moored or at anchor, the position report rate may drop to once every 3</w:t>
        </w:r>
      </w:ins>
      <w:ins w:id="305" w:author="Dunn, Karen" w:date="2021-10-04T14:29:00Z">
        <w:r>
          <w:rPr>
            <w:rFonts w:ascii="Calibri" w:hAnsi="Calibri" w:cs="Calibri"/>
            <w:sz w:val="22"/>
            <w:lang w:val="en-US"/>
          </w:rPr>
          <w:t xml:space="preserve"> </w:t>
        </w:r>
      </w:ins>
      <w:ins w:id="306" w:author="Dunn, Karen" w:date="2021-10-04T14:28:00Z">
        <w:r>
          <w:rPr>
            <w:rFonts w:ascii="Calibri" w:hAnsi="Calibri" w:cs="Calibri"/>
            <w:sz w:val="22"/>
            <w:lang w:val="en-US"/>
          </w:rPr>
          <w:t>minutes.</w:t>
        </w:r>
      </w:ins>
    </w:p>
    <w:p w14:paraId="42868D09" w14:textId="77777777" w:rsidR="003176F7" w:rsidRDefault="003176F7" w:rsidP="003176F7">
      <w:pPr>
        <w:autoSpaceDE w:val="0"/>
        <w:autoSpaceDN w:val="0"/>
        <w:adjustRightInd w:val="0"/>
        <w:spacing w:line="240" w:lineRule="auto"/>
        <w:rPr>
          <w:ins w:id="307" w:author="Dunn, Karen" w:date="2021-10-04T14:29:00Z"/>
          <w:rFonts w:ascii="Calibri" w:hAnsi="Calibri" w:cs="Calibri"/>
          <w:sz w:val="22"/>
          <w:lang w:val="en-US"/>
        </w:rPr>
      </w:pPr>
    </w:p>
    <w:p w14:paraId="7DCB48E5" w14:textId="5F965B25" w:rsidR="003176F7" w:rsidRDefault="003176F7" w:rsidP="003441A3">
      <w:pPr>
        <w:autoSpaceDE w:val="0"/>
        <w:autoSpaceDN w:val="0"/>
        <w:adjustRightInd w:val="0"/>
        <w:spacing w:line="240" w:lineRule="auto"/>
        <w:rPr>
          <w:ins w:id="308" w:author="Dunn, Karen" w:date="2021-10-04T14:41:00Z"/>
          <w:rFonts w:ascii="Calibri" w:hAnsi="Calibri" w:cs="Calibri"/>
          <w:sz w:val="22"/>
          <w:lang w:val="en-US"/>
        </w:rPr>
      </w:pPr>
      <w:ins w:id="309" w:author="Dunn, Karen" w:date="2021-10-04T14:28:00Z">
        <w:r>
          <w:rPr>
            <w:rFonts w:ascii="Calibri" w:hAnsi="Calibri" w:cs="Calibri"/>
            <w:sz w:val="22"/>
            <w:lang w:val="en-US"/>
          </w:rPr>
          <w:t>Although the standard position reporting intervals are normally sufficient, an AIS Base station may be used to</w:t>
        </w:r>
      </w:ins>
      <w:ins w:id="310" w:author="Dunn, Karen" w:date="2021-10-04T14:31:00Z">
        <w:r>
          <w:rPr>
            <w:rFonts w:ascii="Calibri" w:hAnsi="Calibri" w:cs="Calibri"/>
            <w:sz w:val="22"/>
            <w:lang w:val="en-US"/>
          </w:rPr>
          <w:t xml:space="preserve"> </w:t>
        </w:r>
      </w:ins>
      <w:ins w:id="311" w:author="Dunn, Karen" w:date="2021-10-04T14:28:00Z">
        <w:r>
          <w:rPr>
            <w:rFonts w:ascii="Calibri" w:hAnsi="Calibri" w:cs="Calibri"/>
            <w:sz w:val="22"/>
            <w:lang w:val="en-US"/>
          </w:rPr>
          <w:t>temporarily increase the position report rate of targets of interest. AIS may enhance situational awareness for</w:t>
        </w:r>
      </w:ins>
      <w:ins w:id="312" w:author="Dunn, Karen" w:date="2021-10-04T14:31:00Z">
        <w:r>
          <w:rPr>
            <w:rFonts w:ascii="Calibri" w:hAnsi="Calibri" w:cs="Calibri"/>
            <w:sz w:val="22"/>
            <w:lang w:val="en-US"/>
          </w:rPr>
          <w:t xml:space="preserve"> </w:t>
        </w:r>
      </w:ins>
      <w:ins w:id="313" w:author="Dunn, Karen" w:date="2021-10-04T14:28:00Z">
        <w:r>
          <w:rPr>
            <w:rFonts w:ascii="Calibri" w:hAnsi="Calibri" w:cs="Calibri"/>
            <w:sz w:val="22"/>
            <w:lang w:val="en-US"/>
          </w:rPr>
          <w:t>the VTSO by improving the detection of vessels that are obscured from line of sight associated with other sensors.</w:t>
        </w:r>
      </w:ins>
      <w:ins w:id="314" w:author="Dunn, Karen" w:date="2021-10-04T14:31:00Z">
        <w:r>
          <w:rPr>
            <w:rFonts w:ascii="Calibri" w:hAnsi="Calibri" w:cs="Calibri"/>
            <w:sz w:val="22"/>
            <w:lang w:val="en-US"/>
          </w:rPr>
          <w:t xml:space="preserve"> </w:t>
        </w:r>
      </w:ins>
      <w:ins w:id="315" w:author="Dunn, Karen" w:date="2021-10-04T14:28:00Z">
        <w:r>
          <w:rPr>
            <w:rFonts w:ascii="Calibri" w:hAnsi="Calibri" w:cs="Calibri"/>
            <w:sz w:val="22"/>
            <w:lang w:val="en-US"/>
          </w:rPr>
          <w:t>As a cooperative means of identification and detection, the AIS element of a VTS will receive data from any vessel</w:t>
        </w:r>
      </w:ins>
      <w:ins w:id="316" w:author="Dunn, Karen" w:date="2021-10-04T14:31:00Z">
        <w:r>
          <w:rPr>
            <w:rFonts w:ascii="Calibri" w:hAnsi="Calibri" w:cs="Calibri"/>
            <w:sz w:val="22"/>
            <w:lang w:val="en-US"/>
          </w:rPr>
          <w:t xml:space="preserve"> </w:t>
        </w:r>
      </w:ins>
      <w:ins w:id="317" w:author="Dunn, Karen" w:date="2021-10-04T14:28:00Z">
        <w:r>
          <w:rPr>
            <w:rFonts w:ascii="Calibri" w:hAnsi="Calibri" w:cs="Calibri"/>
            <w:sz w:val="22"/>
            <w:lang w:val="en-US"/>
          </w:rPr>
          <w:t>that is equipped with a transponder even in severe sea and rain clutter conditions.</w:t>
        </w:r>
      </w:ins>
    </w:p>
    <w:p w14:paraId="263392A9" w14:textId="1D00286B" w:rsidR="00E92755" w:rsidRDefault="00E92755" w:rsidP="003441A3">
      <w:pPr>
        <w:autoSpaceDE w:val="0"/>
        <w:autoSpaceDN w:val="0"/>
        <w:adjustRightInd w:val="0"/>
        <w:spacing w:line="240" w:lineRule="auto"/>
        <w:rPr>
          <w:ins w:id="318" w:author="Dunn, Karen" w:date="2021-10-04T14:41:00Z"/>
          <w:rFonts w:ascii="Calibri" w:hAnsi="Calibri" w:cs="Calibri"/>
          <w:sz w:val="22"/>
          <w:lang w:val="en-US"/>
        </w:rPr>
      </w:pPr>
    </w:p>
    <w:p w14:paraId="2A1B5F79" w14:textId="6188DB3B" w:rsidR="00E92755" w:rsidRDefault="00E92755" w:rsidP="003441A3">
      <w:pPr>
        <w:pStyle w:val="Heading3"/>
        <w:rPr>
          <w:ins w:id="319" w:author="Dunn, Karen" w:date="2021-10-04T14:42:00Z"/>
        </w:rPr>
      </w:pPr>
      <w:ins w:id="320" w:author="Dunn, Karen" w:date="2021-10-04T14:42:00Z">
        <w:r>
          <w:t>Aids to Navigation</w:t>
        </w:r>
      </w:ins>
    </w:p>
    <w:p w14:paraId="5A4F613D" w14:textId="39F3DF1F" w:rsidR="00E92755" w:rsidRDefault="00E92755" w:rsidP="003441A3">
      <w:pPr>
        <w:pStyle w:val="BodyText"/>
        <w:rPr>
          <w:ins w:id="321" w:author="Dunn, Karen" w:date="2021-10-04T14:42:00Z"/>
        </w:rPr>
      </w:pPr>
      <w:ins w:id="322" w:author="Dunn, Karen" w:date="2021-10-04T14:42:00Z">
        <w:r>
          <w:t>AIS AtoN (including real and virtual AtoN) will be presented to the VTSO through the traffic image.</w:t>
        </w:r>
      </w:ins>
    </w:p>
    <w:p w14:paraId="5BC37F41" w14:textId="1464E3B3" w:rsidR="00E92755" w:rsidRDefault="00E92755" w:rsidP="003441A3">
      <w:pPr>
        <w:pStyle w:val="Heading3"/>
        <w:rPr>
          <w:ins w:id="323" w:author="Dunn, Karen" w:date="2021-10-04T14:43:00Z"/>
        </w:rPr>
      </w:pPr>
      <w:ins w:id="324" w:author="Dunn, Karen" w:date="2021-10-04T14:43:00Z">
        <w:r>
          <w:t>Voyage-Related Data</w:t>
        </w:r>
      </w:ins>
    </w:p>
    <w:p w14:paraId="7D80194C" w14:textId="22203F9B" w:rsidR="00E92755" w:rsidRDefault="00E92755" w:rsidP="003441A3">
      <w:pPr>
        <w:autoSpaceDE w:val="0"/>
        <w:autoSpaceDN w:val="0"/>
        <w:adjustRightInd w:val="0"/>
        <w:spacing w:line="240" w:lineRule="auto"/>
        <w:rPr>
          <w:ins w:id="325" w:author="Dunn, Karen" w:date="2021-10-04T14:43:00Z"/>
          <w:rFonts w:ascii="Calibri" w:hAnsi="Calibri" w:cs="Calibri"/>
          <w:lang w:val="en-US"/>
        </w:rPr>
      </w:pPr>
      <w:ins w:id="326" w:author="Dunn, Karen" w:date="2021-10-04T14:43:00Z">
        <w:r>
          <w:rPr>
            <w:rFonts w:ascii="Calibri" w:hAnsi="Calibri" w:cs="Calibri"/>
            <w:sz w:val="22"/>
            <w:lang w:val="en-US"/>
          </w:rPr>
          <w:t>AIS provides facilities for mariners to enter details of their voyage, ETA and cargo etc. This static data is part of</w:t>
        </w:r>
      </w:ins>
      <w:ins w:id="327" w:author="Dunn, Karen" w:date="2021-10-04T14:46:00Z">
        <w:r>
          <w:rPr>
            <w:rFonts w:ascii="Calibri" w:hAnsi="Calibri" w:cs="Calibri"/>
            <w:sz w:val="22"/>
            <w:lang w:val="en-US"/>
          </w:rPr>
          <w:t xml:space="preserve"> </w:t>
        </w:r>
      </w:ins>
      <w:ins w:id="328" w:author="Dunn, Karen" w:date="2021-10-04T14:43:00Z">
        <w:r>
          <w:rPr>
            <w:rFonts w:ascii="Calibri" w:hAnsi="Calibri" w:cs="Calibri"/>
            <w:sz w:val="22"/>
            <w:lang w:val="en-US"/>
          </w:rPr>
          <w:t>the standard AIS transmissions at 6 minute intervals or on request. The static data may be received by the VTS</w:t>
        </w:r>
      </w:ins>
      <w:ins w:id="329" w:author="Dunn, Karen" w:date="2021-10-04T14:46:00Z">
        <w:r>
          <w:rPr>
            <w:rFonts w:ascii="Calibri" w:hAnsi="Calibri" w:cs="Calibri"/>
            <w:sz w:val="22"/>
            <w:lang w:val="en-US"/>
          </w:rPr>
          <w:t xml:space="preserve"> </w:t>
        </w:r>
      </w:ins>
      <w:ins w:id="330" w:author="Dunn, Karen" w:date="2021-10-04T14:43:00Z">
        <w:r>
          <w:rPr>
            <w:rFonts w:ascii="Calibri" w:hAnsi="Calibri" w:cs="Calibri"/>
            <w:sz w:val="22"/>
            <w:lang w:val="en-US"/>
          </w:rPr>
          <w:t>system and can be used to support VTMIS applications such a Port Information Management databases. Note,</w:t>
        </w:r>
      </w:ins>
      <w:ins w:id="331" w:author="Dunn, Karen" w:date="2021-10-04T14:47:00Z">
        <w:r>
          <w:rPr>
            <w:rFonts w:ascii="Calibri" w:hAnsi="Calibri" w:cs="Calibri"/>
            <w:sz w:val="22"/>
            <w:lang w:val="en-US"/>
          </w:rPr>
          <w:t xml:space="preserve"> </w:t>
        </w:r>
      </w:ins>
      <w:ins w:id="332" w:author="Dunn, Karen" w:date="2021-10-04T14:43:00Z">
        <w:r>
          <w:rPr>
            <w:rFonts w:ascii="Calibri" w:hAnsi="Calibri" w:cs="Calibri"/>
            <w:sz w:val="22"/>
            <w:lang w:val="en-US"/>
          </w:rPr>
          <w:t>however, that, due to the absence of any commonly agreed procedure to update this data, it may not be present,</w:t>
        </w:r>
      </w:ins>
      <w:ins w:id="333" w:author="Dunn, Karen" w:date="2021-10-04T14:47:00Z">
        <w:r>
          <w:rPr>
            <w:rFonts w:ascii="Calibri" w:hAnsi="Calibri" w:cs="Calibri"/>
            <w:sz w:val="22"/>
            <w:lang w:val="en-US"/>
          </w:rPr>
          <w:t xml:space="preserve"> </w:t>
        </w:r>
      </w:ins>
      <w:ins w:id="334" w:author="Dunn, Karen" w:date="2021-10-04T14:43:00Z">
        <w:r>
          <w:rPr>
            <w:rFonts w:ascii="Calibri" w:hAnsi="Calibri" w:cs="Calibri"/>
            <w:sz w:val="22"/>
            <w:lang w:val="en-US"/>
          </w:rPr>
          <w:t>be outdated or simply incorrect.</w:t>
        </w:r>
      </w:ins>
    </w:p>
    <w:p w14:paraId="391FBB5E" w14:textId="7378FBFC" w:rsidR="00E92755" w:rsidRDefault="00E92755" w:rsidP="003441A3">
      <w:pPr>
        <w:pStyle w:val="Heading2"/>
        <w:rPr>
          <w:ins w:id="335" w:author="Dunn, Karen" w:date="2021-10-04T14:44:00Z"/>
        </w:rPr>
      </w:pPr>
      <w:ins w:id="336" w:author="Dunn, Karen" w:date="2021-10-04T14:44:00Z">
        <w:r>
          <w:t>Information Exchange Between VTS and Mariner</w:t>
        </w:r>
      </w:ins>
    </w:p>
    <w:p w14:paraId="0367EFFB" w14:textId="76B22D83" w:rsidR="00E92755" w:rsidRDefault="00E92755" w:rsidP="003441A3">
      <w:pPr>
        <w:pStyle w:val="Heading3"/>
        <w:rPr>
          <w:ins w:id="337" w:author="Dunn, Karen" w:date="2021-10-04T14:44:00Z"/>
        </w:rPr>
      </w:pPr>
      <w:ins w:id="338" w:author="Dunn, Karen" w:date="2021-10-04T14:44:00Z">
        <w:r>
          <w:t>Text Messaging</w:t>
        </w:r>
      </w:ins>
    </w:p>
    <w:p w14:paraId="0BD831E7" w14:textId="7A6417E3" w:rsidR="00E92755" w:rsidRDefault="00E92755" w:rsidP="00E92755">
      <w:pPr>
        <w:autoSpaceDE w:val="0"/>
        <w:autoSpaceDN w:val="0"/>
        <w:adjustRightInd w:val="0"/>
        <w:spacing w:line="240" w:lineRule="auto"/>
        <w:rPr>
          <w:ins w:id="339" w:author="Dunn, Karen" w:date="2021-10-04T14:47:00Z"/>
          <w:rFonts w:ascii="Calibri" w:hAnsi="Calibri" w:cs="Calibri"/>
          <w:sz w:val="22"/>
          <w:lang w:val="en-US"/>
        </w:rPr>
      </w:pPr>
      <w:ins w:id="340" w:author="Dunn, Karen" w:date="2021-10-04T14:44:00Z">
        <w:r>
          <w:rPr>
            <w:rFonts w:ascii="Calibri" w:hAnsi="Calibri" w:cs="Calibri"/>
            <w:sz w:val="22"/>
            <w:lang w:val="en-US"/>
          </w:rPr>
          <w:t>A VTS Authority could use AIS to send free‐format text messages to a vessel at sea. Such messages are intended</w:t>
        </w:r>
      </w:ins>
      <w:ins w:id="341" w:author="Dunn, Karen" w:date="2021-10-04T14:47:00Z">
        <w:r>
          <w:rPr>
            <w:rFonts w:ascii="Calibri" w:hAnsi="Calibri" w:cs="Calibri"/>
            <w:sz w:val="22"/>
            <w:lang w:val="en-US"/>
          </w:rPr>
          <w:t xml:space="preserve"> </w:t>
        </w:r>
      </w:ins>
      <w:ins w:id="342" w:author="Dunn, Karen" w:date="2021-10-04T14:44:00Z">
        <w:r>
          <w:rPr>
            <w:rFonts w:ascii="Calibri" w:hAnsi="Calibri" w:cs="Calibri"/>
            <w:sz w:val="22"/>
            <w:lang w:val="en-US"/>
          </w:rPr>
          <w:t>to be for safety‐related purposes. When received, AIS text messages will appear on the Minimum Keyboard</w:t>
        </w:r>
      </w:ins>
      <w:ins w:id="343" w:author="Dunn, Karen" w:date="2021-10-04T14:47:00Z">
        <w:r>
          <w:rPr>
            <w:rFonts w:ascii="Calibri" w:hAnsi="Calibri" w:cs="Calibri"/>
            <w:sz w:val="22"/>
            <w:lang w:val="en-US"/>
          </w:rPr>
          <w:t xml:space="preserve"> </w:t>
        </w:r>
      </w:ins>
      <w:ins w:id="344" w:author="Dunn, Karen" w:date="2021-10-04T14:44:00Z">
        <w:r>
          <w:rPr>
            <w:rFonts w:ascii="Calibri" w:hAnsi="Calibri" w:cs="Calibri"/>
            <w:sz w:val="22"/>
            <w:lang w:val="en-US"/>
          </w:rPr>
          <w:t>Display (MKD) of the on board AIS system, and could also be displayed on other systems such as ECS/ECDIS. Note,</w:t>
        </w:r>
      </w:ins>
      <w:ins w:id="345" w:author="Dunn, Karen" w:date="2021-10-04T14:47:00Z">
        <w:r>
          <w:rPr>
            <w:rFonts w:ascii="Calibri" w:hAnsi="Calibri" w:cs="Calibri"/>
            <w:sz w:val="22"/>
            <w:lang w:val="en-US"/>
          </w:rPr>
          <w:t xml:space="preserve"> </w:t>
        </w:r>
      </w:ins>
      <w:ins w:id="346" w:author="Dunn, Karen" w:date="2021-10-04T14:44:00Z">
        <w:r>
          <w:rPr>
            <w:rFonts w:ascii="Calibri" w:hAnsi="Calibri" w:cs="Calibri"/>
            <w:sz w:val="22"/>
            <w:lang w:val="en-US"/>
          </w:rPr>
          <w:t>however, that AIS text messages are not a replacement for voice communication; a VTSO should not assume that</w:t>
        </w:r>
      </w:ins>
      <w:ins w:id="347" w:author="Dunn, Karen" w:date="2021-10-04T14:47:00Z">
        <w:r>
          <w:rPr>
            <w:rFonts w:ascii="Calibri" w:hAnsi="Calibri" w:cs="Calibri"/>
            <w:sz w:val="22"/>
            <w:lang w:val="en-US"/>
          </w:rPr>
          <w:t xml:space="preserve"> </w:t>
        </w:r>
      </w:ins>
      <w:ins w:id="348" w:author="Dunn, Karen" w:date="2021-10-04T14:44:00Z">
        <w:r>
          <w:rPr>
            <w:rFonts w:ascii="Calibri" w:hAnsi="Calibri" w:cs="Calibri"/>
            <w:sz w:val="22"/>
            <w:lang w:val="en-US"/>
          </w:rPr>
          <w:t>AIS text messages were received and read on‐board.</w:t>
        </w:r>
      </w:ins>
    </w:p>
    <w:p w14:paraId="6CF555C6" w14:textId="77777777" w:rsidR="00E92755" w:rsidRDefault="00E92755" w:rsidP="00E92755">
      <w:pPr>
        <w:autoSpaceDE w:val="0"/>
        <w:autoSpaceDN w:val="0"/>
        <w:adjustRightInd w:val="0"/>
        <w:spacing w:line="240" w:lineRule="auto"/>
        <w:rPr>
          <w:ins w:id="349" w:author="Dunn, Karen" w:date="2021-10-04T14:44:00Z"/>
          <w:rFonts w:ascii="Calibri" w:hAnsi="Calibri" w:cs="Calibri"/>
          <w:sz w:val="22"/>
          <w:lang w:val="en-US"/>
        </w:rPr>
      </w:pPr>
    </w:p>
    <w:p w14:paraId="2C88EA89" w14:textId="596654F5" w:rsidR="00E92755" w:rsidRDefault="00E92755" w:rsidP="003441A3">
      <w:pPr>
        <w:autoSpaceDE w:val="0"/>
        <w:autoSpaceDN w:val="0"/>
        <w:adjustRightInd w:val="0"/>
        <w:spacing w:line="240" w:lineRule="auto"/>
        <w:rPr>
          <w:ins w:id="350" w:author="Dunn, Karen" w:date="2021-10-04T14:45:00Z"/>
          <w:rFonts w:ascii="Calibri" w:hAnsi="Calibri" w:cs="Calibri"/>
          <w:lang w:val="en-US"/>
        </w:rPr>
      </w:pPr>
      <w:ins w:id="351" w:author="Dunn, Karen" w:date="2021-10-04T14:44:00Z">
        <w:r>
          <w:rPr>
            <w:rFonts w:ascii="Calibri" w:hAnsi="Calibri" w:cs="Calibri"/>
            <w:sz w:val="22"/>
            <w:lang w:val="en-US"/>
          </w:rPr>
          <w:t>AIS text messages can be addressed either to a specified destination (MMSI) or broadcast to all ships in the area.</w:t>
        </w:r>
      </w:ins>
      <w:ins w:id="352" w:author="Dunn, Karen" w:date="2021-10-04T14:47:00Z">
        <w:r>
          <w:rPr>
            <w:rFonts w:ascii="Calibri" w:hAnsi="Calibri" w:cs="Calibri"/>
            <w:sz w:val="22"/>
            <w:lang w:val="en-US"/>
          </w:rPr>
          <w:t xml:space="preserve"> </w:t>
        </w:r>
      </w:ins>
      <w:ins w:id="353" w:author="Dunn, Karen" w:date="2021-10-04T14:44:00Z">
        <w:r>
          <w:rPr>
            <w:rFonts w:ascii="Calibri" w:hAnsi="Calibri" w:cs="Calibri"/>
            <w:sz w:val="22"/>
            <w:lang w:val="en-US"/>
          </w:rPr>
          <w:t>The content should be relevant to the safety of navigation, e.g. an iceberg sighted or a buoy not on station. Such</w:t>
        </w:r>
      </w:ins>
      <w:ins w:id="354" w:author="Dunn, Karen" w:date="2021-10-04T14:47:00Z">
        <w:r>
          <w:rPr>
            <w:rFonts w:ascii="Calibri" w:hAnsi="Calibri" w:cs="Calibri"/>
            <w:sz w:val="22"/>
            <w:lang w:val="en-US"/>
          </w:rPr>
          <w:t xml:space="preserve"> </w:t>
        </w:r>
      </w:ins>
      <w:ins w:id="355" w:author="Dunn, Karen" w:date="2021-10-04T14:44:00Z">
        <w:r>
          <w:rPr>
            <w:rFonts w:ascii="Calibri" w:hAnsi="Calibri" w:cs="Calibri"/>
            <w:sz w:val="22"/>
            <w:lang w:val="en-US"/>
          </w:rPr>
          <w:t>messages are limited to a maximum of 156 characters for an addressed message and 161 characters for a</w:t>
        </w:r>
      </w:ins>
      <w:ins w:id="356" w:author="Dunn, Karen" w:date="2021-10-04T14:47:00Z">
        <w:r>
          <w:rPr>
            <w:rFonts w:ascii="Calibri" w:hAnsi="Calibri" w:cs="Calibri"/>
            <w:sz w:val="22"/>
            <w:lang w:val="en-US"/>
          </w:rPr>
          <w:t xml:space="preserve"> </w:t>
        </w:r>
      </w:ins>
      <w:ins w:id="357" w:author="Dunn, Karen" w:date="2021-10-04T14:44:00Z">
        <w:r>
          <w:rPr>
            <w:rFonts w:ascii="Calibri" w:hAnsi="Calibri" w:cs="Calibri"/>
            <w:sz w:val="22"/>
            <w:lang w:val="en-US"/>
          </w:rPr>
          <w:t>broadcast message. Although unregulated, AIS messages should be kept as short as possible (preferable less than</w:t>
        </w:r>
      </w:ins>
      <w:ins w:id="358" w:author="Dunn, Karen" w:date="2021-10-04T14:47:00Z">
        <w:r>
          <w:rPr>
            <w:rFonts w:ascii="Calibri" w:hAnsi="Calibri" w:cs="Calibri"/>
            <w:sz w:val="22"/>
            <w:lang w:val="en-US"/>
          </w:rPr>
          <w:t xml:space="preserve"> </w:t>
        </w:r>
      </w:ins>
      <w:ins w:id="359" w:author="Dunn, Karen" w:date="2021-10-04T14:44:00Z">
        <w:r>
          <w:rPr>
            <w:rFonts w:ascii="Calibri" w:hAnsi="Calibri" w:cs="Calibri"/>
            <w:sz w:val="22"/>
            <w:lang w:val="en-US"/>
          </w:rPr>
          <w:t>48 characters for an addressed message and less than 53 characters for a broadcast message).</w:t>
        </w:r>
      </w:ins>
    </w:p>
    <w:p w14:paraId="2D5B8C34" w14:textId="0348DC0C" w:rsidR="00E92755" w:rsidRDefault="00E92755" w:rsidP="003441A3">
      <w:pPr>
        <w:pStyle w:val="Heading3"/>
        <w:rPr>
          <w:ins w:id="360" w:author="Dunn, Karen" w:date="2021-10-04T14:45:00Z"/>
        </w:rPr>
      </w:pPr>
      <w:ins w:id="361" w:author="Dunn, Karen" w:date="2021-10-04T14:45:00Z">
        <w:r>
          <w:t>Binary Messaging</w:t>
        </w:r>
      </w:ins>
    </w:p>
    <w:p w14:paraId="7A06AD0E" w14:textId="2A7066D3" w:rsidR="00E92755" w:rsidRDefault="00E92755" w:rsidP="00E92755">
      <w:pPr>
        <w:autoSpaceDE w:val="0"/>
        <w:autoSpaceDN w:val="0"/>
        <w:adjustRightInd w:val="0"/>
        <w:spacing w:line="240" w:lineRule="auto"/>
        <w:rPr>
          <w:ins w:id="362" w:author="Dunn, Karen" w:date="2021-10-04T14:45:00Z"/>
          <w:rFonts w:ascii="Calibri" w:hAnsi="Calibri" w:cs="Calibri"/>
          <w:sz w:val="22"/>
          <w:lang w:val="en-US"/>
        </w:rPr>
      </w:pPr>
      <w:ins w:id="363" w:author="Dunn, Karen" w:date="2021-10-04T14:45:00Z">
        <w:r>
          <w:rPr>
            <w:rFonts w:ascii="Calibri" w:hAnsi="Calibri" w:cs="Calibri"/>
            <w:sz w:val="22"/>
            <w:lang w:val="en-US"/>
          </w:rPr>
          <w:t>In addition, AIS has facilities for sending and receiving binary messages (there are 4 types of binary messages</w:t>
        </w:r>
      </w:ins>
      <w:ins w:id="364" w:author="Dunn, Karen" w:date="2021-10-04T14:47:00Z">
        <w:r>
          <w:rPr>
            <w:rFonts w:ascii="Calibri" w:hAnsi="Calibri" w:cs="Calibri"/>
            <w:sz w:val="22"/>
            <w:lang w:val="en-US"/>
          </w:rPr>
          <w:t xml:space="preserve"> </w:t>
        </w:r>
      </w:ins>
      <w:ins w:id="365" w:author="Dunn, Karen" w:date="2021-10-04T14:45:00Z">
        <w:r>
          <w:rPr>
            <w:rFonts w:ascii="Calibri" w:hAnsi="Calibri" w:cs="Calibri"/>
            <w:sz w:val="22"/>
            <w:lang w:val="en-US"/>
          </w:rPr>
          <w:t>within the AIS protocol) and these can be used for supporting and ‘value added’ applications. Binary messages</w:t>
        </w:r>
      </w:ins>
      <w:ins w:id="366" w:author="Dunn, Karen" w:date="2021-10-04T14:48:00Z">
        <w:r>
          <w:rPr>
            <w:rFonts w:ascii="Calibri" w:hAnsi="Calibri" w:cs="Calibri"/>
            <w:sz w:val="22"/>
            <w:lang w:val="en-US"/>
          </w:rPr>
          <w:t xml:space="preserve"> </w:t>
        </w:r>
      </w:ins>
      <w:ins w:id="367" w:author="Dunn, Karen" w:date="2021-10-04T14:45:00Z">
        <w:r>
          <w:rPr>
            <w:rFonts w:ascii="Calibri" w:hAnsi="Calibri" w:cs="Calibri"/>
            <w:sz w:val="22"/>
            <w:lang w:val="en-US"/>
          </w:rPr>
          <w:t>are specified as “global” or “regional”, where the global messages are in accordance with reference [7] and the</w:t>
        </w:r>
      </w:ins>
      <w:ins w:id="368" w:author="Dunn, Karen" w:date="2021-10-04T14:48:00Z">
        <w:r>
          <w:rPr>
            <w:rFonts w:ascii="Calibri" w:hAnsi="Calibri" w:cs="Calibri"/>
            <w:sz w:val="22"/>
            <w:lang w:val="en-US"/>
          </w:rPr>
          <w:t xml:space="preserve"> </w:t>
        </w:r>
      </w:ins>
      <w:ins w:id="369" w:author="Dunn, Karen" w:date="2021-10-04T14:45:00Z">
        <w:r>
          <w:rPr>
            <w:rFonts w:ascii="Calibri" w:hAnsi="Calibri" w:cs="Calibri"/>
            <w:sz w:val="22"/>
            <w:lang w:val="en-US"/>
          </w:rPr>
          <w:t>regional messages may be defined by appropriate authorities (see references [2] and [6] for further details).</w:t>
        </w:r>
      </w:ins>
    </w:p>
    <w:p w14:paraId="2FC75136" w14:textId="77777777" w:rsidR="003441A3" w:rsidRDefault="003441A3" w:rsidP="00E92755">
      <w:pPr>
        <w:autoSpaceDE w:val="0"/>
        <w:autoSpaceDN w:val="0"/>
        <w:adjustRightInd w:val="0"/>
        <w:spacing w:line="240" w:lineRule="auto"/>
        <w:rPr>
          <w:ins w:id="370" w:author="Dunn, Karen" w:date="2021-10-04T14:48:00Z"/>
          <w:rFonts w:ascii="Calibri" w:hAnsi="Calibri" w:cs="Calibri"/>
          <w:sz w:val="22"/>
          <w:lang w:val="en-US"/>
        </w:rPr>
      </w:pPr>
    </w:p>
    <w:p w14:paraId="319910D1" w14:textId="4B1E7900" w:rsidR="00E92755" w:rsidRDefault="00E92755" w:rsidP="00E92755">
      <w:pPr>
        <w:autoSpaceDE w:val="0"/>
        <w:autoSpaceDN w:val="0"/>
        <w:adjustRightInd w:val="0"/>
        <w:spacing w:line="240" w:lineRule="auto"/>
        <w:rPr>
          <w:ins w:id="371" w:author="Dunn, Karen" w:date="2021-10-04T14:45:00Z"/>
          <w:rFonts w:ascii="Calibri" w:hAnsi="Calibri" w:cs="Calibri"/>
          <w:sz w:val="22"/>
          <w:lang w:val="en-US"/>
        </w:rPr>
      </w:pPr>
      <w:ins w:id="372" w:author="Dunn, Karen" w:date="2021-10-04T14:45:00Z">
        <w:r>
          <w:rPr>
            <w:rFonts w:ascii="Calibri" w:hAnsi="Calibri" w:cs="Calibri"/>
            <w:sz w:val="22"/>
            <w:lang w:val="en-US"/>
          </w:rPr>
          <w:t>The AIS infrastructure and protocol provides facilities to enable application developers to produce new</w:t>
        </w:r>
      </w:ins>
      <w:ins w:id="373" w:author="Dunn, Karen" w:date="2021-10-04T14:48:00Z">
        <w:r w:rsidR="003441A3">
          <w:rPr>
            <w:rFonts w:ascii="Calibri" w:hAnsi="Calibri" w:cs="Calibri"/>
            <w:sz w:val="22"/>
            <w:lang w:val="en-US"/>
          </w:rPr>
          <w:t xml:space="preserve"> </w:t>
        </w:r>
      </w:ins>
      <w:ins w:id="374" w:author="Dunn, Karen" w:date="2021-10-04T14:45:00Z">
        <w:r>
          <w:rPr>
            <w:rFonts w:ascii="Calibri" w:hAnsi="Calibri" w:cs="Calibri"/>
            <w:sz w:val="22"/>
            <w:lang w:val="en-US"/>
          </w:rPr>
          <w:t>functionality and capability though the use of the binary messaging features. All such developments and message</w:t>
        </w:r>
      </w:ins>
      <w:ins w:id="375" w:author="Dunn, Karen" w:date="2021-10-04T14:48:00Z">
        <w:r w:rsidR="003441A3">
          <w:rPr>
            <w:rFonts w:ascii="Calibri" w:hAnsi="Calibri" w:cs="Calibri"/>
            <w:sz w:val="22"/>
            <w:lang w:val="en-US"/>
          </w:rPr>
          <w:t xml:space="preserve"> </w:t>
        </w:r>
      </w:ins>
      <w:ins w:id="376" w:author="Dunn, Karen" w:date="2021-10-04T14:45:00Z">
        <w:r>
          <w:rPr>
            <w:rFonts w:ascii="Calibri" w:hAnsi="Calibri" w:cs="Calibri"/>
            <w:sz w:val="22"/>
            <w:lang w:val="en-US"/>
          </w:rPr>
          <w:t>sets should be consistent with the purpose of AIS in respect to enhancing Safety of Life at Sea.</w:t>
        </w:r>
      </w:ins>
    </w:p>
    <w:p w14:paraId="33807FF6" w14:textId="77777777" w:rsidR="003441A3" w:rsidRDefault="003441A3" w:rsidP="00E92755">
      <w:pPr>
        <w:autoSpaceDE w:val="0"/>
        <w:autoSpaceDN w:val="0"/>
        <w:adjustRightInd w:val="0"/>
        <w:spacing w:line="240" w:lineRule="auto"/>
        <w:rPr>
          <w:ins w:id="377" w:author="Dunn, Karen" w:date="2021-10-04T14:48:00Z"/>
          <w:rFonts w:ascii="Calibri" w:hAnsi="Calibri" w:cs="Calibri"/>
          <w:sz w:val="22"/>
          <w:lang w:val="en-US"/>
        </w:rPr>
      </w:pPr>
    </w:p>
    <w:p w14:paraId="7FCA27FA" w14:textId="100FB859" w:rsidR="00E92755" w:rsidRDefault="00E92755" w:rsidP="00E92755">
      <w:pPr>
        <w:autoSpaceDE w:val="0"/>
        <w:autoSpaceDN w:val="0"/>
        <w:adjustRightInd w:val="0"/>
        <w:spacing w:line="240" w:lineRule="auto"/>
        <w:rPr>
          <w:ins w:id="378" w:author="Dunn, Karen" w:date="2021-10-04T14:45:00Z"/>
          <w:rFonts w:ascii="Calibri" w:hAnsi="Calibri" w:cs="Calibri"/>
          <w:sz w:val="22"/>
          <w:lang w:val="en-US"/>
        </w:rPr>
      </w:pPr>
      <w:ins w:id="379" w:author="Dunn, Karen" w:date="2021-10-04T14:45:00Z">
        <w:r>
          <w:rPr>
            <w:rFonts w:ascii="Calibri" w:hAnsi="Calibri" w:cs="Calibri"/>
            <w:sz w:val="22"/>
            <w:lang w:val="en-US"/>
          </w:rPr>
          <w:t>It should be noted that the approval of the appropriate National Authority may be required for the use of the AIS</w:t>
        </w:r>
      </w:ins>
      <w:ins w:id="380" w:author="Dunn, Karen" w:date="2021-10-04T14:48:00Z">
        <w:r w:rsidR="003441A3">
          <w:rPr>
            <w:rFonts w:ascii="Calibri" w:hAnsi="Calibri" w:cs="Calibri"/>
            <w:sz w:val="22"/>
            <w:lang w:val="en-US"/>
          </w:rPr>
          <w:t xml:space="preserve"> </w:t>
        </w:r>
      </w:ins>
      <w:ins w:id="381" w:author="Dunn, Karen" w:date="2021-10-04T14:45:00Z">
        <w:r>
          <w:rPr>
            <w:rFonts w:ascii="Calibri" w:hAnsi="Calibri" w:cs="Calibri"/>
            <w:sz w:val="22"/>
            <w:lang w:val="en-US"/>
          </w:rPr>
          <w:t>VHF data link for a supporting application. One example of a supporting application is the transmission of specific</w:t>
        </w:r>
      </w:ins>
      <w:ins w:id="382" w:author="Dunn, Karen" w:date="2021-10-04T14:48:00Z">
        <w:r w:rsidR="003441A3">
          <w:rPr>
            <w:rFonts w:ascii="Calibri" w:hAnsi="Calibri" w:cs="Calibri"/>
            <w:sz w:val="22"/>
            <w:lang w:val="en-US"/>
          </w:rPr>
          <w:t xml:space="preserve"> </w:t>
        </w:r>
      </w:ins>
      <w:ins w:id="383" w:author="Dunn, Karen" w:date="2021-10-04T14:45:00Z">
        <w:r>
          <w:rPr>
            <w:rFonts w:ascii="Calibri" w:hAnsi="Calibri" w:cs="Calibri"/>
            <w:sz w:val="22"/>
            <w:lang w:val="en-US"/>
          </w:rPr>
          <w:t>hydrographical data.</w:t>
        </w:r>
      </w:ins>
    </w:p>
    <w:p w14:paraId="03F69D25" w14:textId="77777777" w:rsidR="003441A3" w:rsidRDefault="003441A3" w:rsidP="00E92755">
      <w:pPr>
        <w:autoSpaceDE w:val="0"/>
        <w:autoSpaceDN w:val="0"/>
        <w:adjustRightInd w:val="0"/>
        <w:spacing w:line="240" w:lineRule="auto"/>
        <w:rPr>
          <w:ins w:id="384" w:author="Dunn, Karen" w:date="2021-10-04T14:49:00Z"/>
          <w:rFonts w:ascii="Calibri" w:hAnsi="Calibri" w:cs="Calibri"/>
          <w:sz w:val="22"/>
          <w:lang w:val="en-US"/>
        </w:rPr>
      </w:pPr>
    </w:p>
    <w:p w14:paraId="1D2E7700" w14:textId="518BE037" w:rsidR="00E92755" w:rsidRDefault="00E92755" w:rsidP="003441A3">
      <w:pPr>
        <w:autoSpaceDE w:val="0"/>
        <w:autoSpaceDN w:val="0"/>
        <w:adjustRightInd w:val="0"/>
        <w:spacing w:line="240" w:lineRule="auto"/>
        <w:rPr>
          <w:ins w:id="385" w:author="Dunn, Karen" w:date="2021-10-04T14:46:00Z"/>
          <w:rFonts w:ascii="Calibri" w:hAnsi="Calibri" w:cs="Calibri"/>
          <w:lang w:val="en-US"/>
        </w:rPr>
      </w:pPr>
      <w:ins w:id="386" w:author="Dunn, Karen" w:date="2021-10-04T14:45:00Z">
        <w:r>
          <w:rPr>
            <w:rFonts w:ascii="Calibri" w:hAnsi="Calibri" w:cs="Calibri"/>
            <w:sz w:val="22"/>
            <w:lang w:val="en-US"/>
          </w:rPr>
          <w:t>It is recommended that National Authorities should monitor and coordinate the use of binary messaging within</w:t>
        </w:r>
      </w:ins>
      <w:ins w:id="387" w:author="Dunn, Karen" w:date="2021-10-04T14:49:00Z">
        <w:r w:rsidR="003441A3">
          <w:rPr>
            <w:rFonts w:ascii="Calibri" w:hAnsi="Calibri" w:cs="Calibri"/>
            <w:sz w:val="22"/>
            <w:lang w:val="en-US"/>
          </w:rPr>
          <w:t xml:space="preserve"> </w:t>
        </w:r>
      </w:ins>
      <w:ins w:id="388" w:author="Dunn, Karen" w:date="2021-10-04T14:45:00Z">
        <w:r>
          <w:rPr>
            <w:rFonts w:ascii="Calibri" w:hAnsi="Calibri" w:cs="Calibri"/>
            <w:sz w:val="22"/>
            <w:lang w:val="en-US"/>
          </w:rPr>
          <w:t>their area of responsibility to ensure that the necessary facilities for ship reporting via the VHF Data Link (VDL) are</w:t>
        </w:r>
      </w:ins>
      <w:ins w:id="389" w:author="Dunn, Karen" w:date="2021-10-04T14:49:00Z">
        <w:r w:rsidR="003441A3">
          <w:rPr>
            <w:rFonts w:ascii="Calibri" w:hAnsi="Calibri" w:cs="Calibri"/>
            <w:sz w:val="22"/>
            <w:lang w:val="en-US"/>
          </w:rPr>
          <w:t xml:space="preserve"> </w:t>
        </w:r>
      </w:ins>
      <w:ins w:id="390" w:author="Dunn, Karen" w:date="2021-10-04T14:45:00Z">
        <w:r>
          <w:rPr>
            <w:rFonts w:ascii="Calibri" w:hAnsi="Calibri" w:cs="Calibri"/>
            <w:sz w:val="22"/>
            <w:lang w:val="en-US"/>
          </w:rPr>
          <w:t>not compromised.</w:t>
        </w:r>
      </w:ins>
    </w:p>
    <w:p w14:paraId="269573C1" w14:textId="2148533F" w:rsidR="00E92755" w:rsidRDefault="00E92755" w:rsidP="003441A3">
      <w:pPr>
        <w:pStyle w:val="Heading3"/>
        <w:rPr>
          <w:ins w:id="391" w:author="Dunn, Karen" w:date="2021-10-04T14:46:00Z"/>
        </w:rPr>
      </w:pPr>
      <w:ins w:id="392" w:author="Dunn, Karen" w:date="2021-10-04T14:46:00Z">
        <w:r>
          <w:t>Aids to Navigation</w:t>
        </w:r>
      </w:ins>
    </w:p>
    <w:p w14:paraId="64220C9E" w14:textId="05A94A63" w:rsidR="00E92755" w:rsidRDefault="00E92755" w:rsidP="00E92755">
      <w:pPr>
        <w:autoSpaceDE w:val="0"/>
        <w:autoSpaceDN w:val="0"/>
        <w:adjustRightInd w:val="0"/>
        <w:spacing w:line="240" w:lineRule="auto"/>
        <w:rPr>
          <w:ins w:id="393" w:author="Dunn, Karen" w:date="2021-10-04T14:46:00Z"/>
          <w:rFonts w:ascii="Calibri" w:hAnsi="Calibri" w:cs="Calibri"/>
          <w:sz w:val="22"/>
          <w:lang w:val="en-US"/>
        </w:rPr>
      </w:pPr>
      <w:ins w:id="394" w:author="Dunn, Karen" w:date="2021-10-04T14:46:00Z">
        <w:r>
          <w:rPr>
            <w:rFonts w:ascii="Calibri" w:hAnsi="Calibri" w:cs="Calibri"/>
            <w:sz w:val="22"/>
            <w:lang w:val="en-US"/>
          </w:rPr>
          <w:t>AIS base stations, as part of a VTS System, can be configured to broadcast synthetic and/or virtual aids to</w:t>
        </w:r>
      </w:ins>
      <w:ins w:id="395" w:author="Dunn, Karen" w:date="2021-10-04T14:49:00Z">
        <w:r w:rsidR="003441A3">
          <w:rPr>
            <w:rFonts w:ascii="Calibri" w:hAnsi="Calibri" w:cs="Calibri"/>
            <w:sz w:val="22"/>
            <w:lang w:val="en-US"/>
          </w:rPr>
          <w:t xml:space="preserve"> </w:t>
        </w:r>
      </w:ins>
      <w:ins w:id="396" w:author="Dunn, Karen" w:date="2021-10-04T14:46:00Z">
        <w:r>
          <w:rPr>
            <w:rFonts w:ascii="Calibri" w:hAnsi="Calibri" w:cs="Calibri"/>
            <w:sz w:val="22"/>
            <w:lang w:val="en-US"/>
          </w:rPr>
          <w:t>Navigation (AtoN). See definitions detailed in IALA Recommendation A.126 [5].</w:t>
        </w:r>
      </w:ins>
    </w:p>
    <w:p w14:paraId="7EDB84A5" w14:textId="77777777" w:rsidR="003441A3" w:rsidRDefault="003441A3" w:rsidP="00E92755">
      <w:pPr>
        <w:autoSpaceDE w:val="0"/>
        <w:autoSpaceDN w:val="0"/>
        <w:adjustRightInd w:val="0"/>
        <w:spacing w:line="240" w:lineRule="auto"/>
        <w:rPr>
          <w:ins w:id="397" w:author="Dunn, Karen" w:date="2021-10-04T14:49:00Z"/>
          <w:rFonts w:ascii="Calibri" w:hAnsi="Calibri" w:cs="Calibri"/>
          <w:sz w:val="22"/>
          <w:lang w:val="en-US"/>
        </w:rPr>
      </w:pPr>
    </w:p>
    <w:p w14:paraId="6EAE6D27" w14:textId="6A342035" w:rsidR="00E92755" w:rsidRDefault="00E92755" w:rsidP="003441A3">
      <w:pPr>
        <w:autoSpaceDE w:val="0"/>
        <w:autoSpaceDN w:val="0"/>
        <w:adjustRightInd w:val="0"/>
        <w:spacing w:line="240" w:lineRule="auto"/>
        <w:rPr>
          <w:ins w:id="398" w:author="Dunn, Karen" w:date="2021-10-04T14:50:00Z"/>
          <w:rFonts w:ascii="Calibri" w:hAnsi="Calibri" w:cs="Calibri"/>
          <w:sz w:val="22"/>
          <w:lang w:val="en-US"/>
        </w:rPr>
      </w:pPr>
      <w:ins w:id="399" w:author="Dunn, Karen" w:date="2021-10-04T14:46:00Z">
        <w:r>
          <w:rPr>
            <w:rFonts w:ascii="Calibri" w:hAnsi="Calibri" w:cs="Calibri"/>
            <w:sz w:val="22"/>
            <w:lang w:val="en-US"/>
          </w:rPr>
          <w:t>AIS may be integrated with a physical AtoN for monitoring and control purposes and, also, in such a way that</w:t>
        </w:r>
      </w:ins>
      <w:ins w:id="400" w:author="Dunn, Karen" w:date="2021-10-04T14:49:00Z">
        <w:r w:rsidR="003441A3">
          <w:rPr>
            <w:rFonts w:ascii="Calibri" w:hAnsi="Calibri" w:cs="Calibri"/>
            <w:sz w:val="22"/>
            <w:lang w:val="en-US"/>
          </w:rPr>
          <w:t xml:space="preserve"> </w:t>
        </w:r>
      </w:ins>
      <w:ins w:id="401" w:author="Dunn, Karen" w:date="2021-10-04T14:46:00Z">
        <w:r>
          <w:rPr>
            <w:rFonts w:ascii="Calibri" w:hAnsi="Calibri" w:cs="Calibri"/>
            <w:sz w:val="22"/>
            <w:lang w:val="en-US"/>
          </w:rPr>
          <w:t>other data sources, hosted on the AtoN, can be managed through the main VTS Traffic Display. A physical AIS</w:t>
        </w:r>
      </w:ins>
      <w:ins w:id="402" w:author="Dunn, Karen" w:date="2021-10-04T14:49:00Z">
        <w:r w:rsidR="003441A3">
          <w:rPr>
            <w:rFonts w:ascii="Calibri" w:hAnsi="Calibri" w:cs="Calibri"/>
            <w:sz w:val="22"/>
            <w:lang w:val="en-US"/>
          </w:rPr>
          <w:t xml:space="preserve"> </w:t>
        </w:r>
      </w:ins>
      <w:ins w:id="403" w:author="Dunn, Karen" w:date="2021-10-04T14:46:00Z">
        <w:r>
          <w:rPr>
            <w:rFonts w:ascii="Calibri" w:hAnsi="Calibri" w:cs="Calibri"/>
            <w:sz w:val="22"/>
            <w:lang w:val="en-US"/>
          </w:rPr>
          <w:t>AtoN could be configured to transmit further virtual or synthetic AtoN.</w:t>
        </w:r>
      </w:ins>
    </w:p>
    <w:p w14:paraId="6CC478E1" w14:textId="68BAECF5" w:rsidR="003441A3" w:rsidRDefault="003441A3" w:rsidP="003441A3">
      <w:pPr>
        <w:autoSpaceDE w:val="0"/>
        <w:autoSpaceDN w:val="0"/>
        <w:adjustRightInd w:val="0"/>
        <w:spacing w:line="240" w:lineRule="auto"/>
        <w:rPr>
          <w:ins w:id="404" w:author="Dunn, Karen" w:date="2021-10-04T14:50:00Z"/>
          <w:rFonts w:ascii="Calibri" w:hAnsi="Calibri" w:cs="Calibri"/>
          <w:sz w:val="22"/>
          <w:lang w:val="en-US"/>
        </w:rPr>
      </w:pPr>
    </w:p>
    <w:p w14:paraId="6621736E" w14:textId="0317CB1F" w:rsidR="003441A3" w:rsidRDefault="003441A3" w:rsidP="003441A3">
      <w:pPr>
        <w:pStyle w:val="Heading2"/>
        <w:rPr>
          <w:ins w:id="405" w:author="Dunn, Karen" w:date="2021-10-04T14:51:00Z"/>
        </w:rPr>
      </w:pPr>
      <w:ins w:id="406" w:author="Dunn, Karen" w:date="2021-10-04T14:51:00Z">
        <w:r>
          <w:t>Assigned Mode</w:t>
        </w:r>
      </w:ins>
    </w:p>
    <w:p w14:paraId="42D82826" w14:textId="60C31D4D" w:rsidR="003441A3" w:rsidRPr="003441A3" w:rsidRDefault="003441A3" w:rsidP="003441A3">
      <w:pPr>
        <w:autoSpaceDE w:val="0"/>
        <w:autoSpaceDN w:val="0"/>
        <w:adjustRightInd w:val="0"/>
        <w:spacing w:line="240" w:lineRule="auto"/>
      </w:pPr>
      <w:ins w:id="407" w:author="Dunn, Karen" w:date="2021-10-04T14:51:00Z">
        <w:r>
          <w:rPr>
            <w:rFonts w:ascii="Calibri" w:hAnsi="Calibri" w:cs="Calibri"/>
            <w:sz w:val="22"/>
            <w:lang w:val="en-US"/>
          </w:rPr>
          <w:t>VTS may use the AIS Service capability to change the reporting mode (from autonomous to assigned mode, for</w:t>
        </w:r>
      </w:ins>
      <w:ins w:id="408" w:author="Dunn, Karen" w:date="2021-10-04T14:52:00Z">
        <w:r>
          <w:rPr>
            <w:rFonts w:ascii="Calibri" w:hAnsi="Calibri" w:cs="Calibri"/>
            <w:sz w:val="22"/>
            <w:lang w:val="en-US"/>
          </w:rPr>
          <w:t xml:space="preserve"> </w:t>
        </w:r>
      </w:ins>
      <w:ins w:id="409" w:author="Dunn, Karen" w:date="2021-10-04T14:51:00Z">
        <w:r>
          <w:rPr>
            <w:rFonts w:ascii="Calibri" w:hAnsi="Calibri" w:cs="Calibri"/>
            <w:sz w:val="22"/>
            <w:lang w:val="en-US"/>
          </w:rPr>
          <w:t>example) of selected shipboard AIS units. This will enable the ship station to operate according to a specific</w:t>
        </w:r>
      </w:ins>
      <w:ins w:id="410" w:author="Dunn, Karen" w:date="2021-10-04T14:52:00Z">
        <w:r>
          <w:rPr>
            <w:rFonts w:ascii="Calibri" w:hAnsi="Calibri" w:cs="Calibri"/>
            <w:sz w:val="22"/>
            <w:lang w:val="en-US"/>
          </w:rPr>
          <w:t xml:space="preserve"> </w:t>
        </w:r>
      </w:ins>
      <w:ins w:id="411" w:author="Dunn, Karen" w:date="2021-10-04T14:51:00Z">
        <w:r>
          <w:rPr>
            <w:rFonts w:ascii="Calibri" w:hAnsi="Calibri" w:cs="Calibri"/>
            <w:sz w:val="22"/>
            <w:lang w:val="en-US"/>
          </w:rPr>
          <w:t>transmission schedule, as determined by the VTS Authority.</w:t>
        </w:r>
      </w:ins>
    </w:p>
    <w:p w14:paraId="79050AAE" w14:textId="613DB498" w:rsidR="00242BE2" w:rsidRDefault="00242BE2" w:rsidP="00242BE2">
      <w:pPr>
        <w:spacing w:after="160" w:line="259" w:lineRule="auto"/>
        <w:rPr>
          <w:ins w:id="412" w:author="Dunn, Karen" w:date="2021-10-04T14:50:00Z"/>
          <w:strike/>
        </w:rPr>
      </w:pPr>
    </w:p>
    <w:p w14:paraId="580A7C6C" w14:textId="6F4265F7" w:rsidR="00D14B6E" w:rsidRDefault="00256E29" w:rsidP="00256E29">
      <w:pPr>
        <w:pStyle w:val="Heading1"/>
        <w:rPr>
          <w:ins w:id="413" w:author="Dunn, Karen" w:date="2021-10-04T15:16:00Z"/>
        </w:rPr>
      </w:pPr>
      <w:bookmarkStart w:id="414" w:name="_Toc61538746"/>
      <w:bookmarkStart w:id="415" w:name="_Toc61539097"/>
      <w:bookmarkStart w:id="416" w:name="_Toc61539800"/>
      <w:bookmarkStart w:id="417" w:name="_Toc61540157"/>
      <w:bookmarkStart w:id="418" w:name="_Toc61540508"/>
      <w:bookmarkStart w:id="419" w:name="_Toc61540859"/>
      <w:bookmarkStart w:id="420" w:name="_Toc61541209"/>
      <w:bookmarkStart w:id="421" w:name="_Toc61542759"/>
      <w:bookmarkStart w:id="422" w:name="_Toc61542958"/>
      <w:bookmarkStart w:id="423" w:name="_Toc61543157"/>
      <w:bookmarkStart w:id="424" w:name="_Toc61543356"/>
      <w:bookmarkStart w:id="425" w:name="_Toc61543784"/>
      <w:bookmarkStart w:id="426" w:name="_Toc61538747"/>
      <w:bookmarkStart w:id="427" w:name="_Toc61539098"/>
      <w:bookmarkStart w:id="428" w:name="_Toc61539801"/>
      <w:bookmarkStart w:id="429" w:name="_Toc61540158"/>
      <w:bookmarkStart w:id="430" w:name="_Toc61540509"/>
      <w:bookmarkStart w:id="431" w:name="_Toc61540860"/>
      <w:bookmarkStart w:id="432" w:name="_Toc61541210"/>
      <w:bookmarkStart w:id="433" w:name="_Toc61542760"/>
      <w:bookmarkStart w:id="434" w:name="_Toc61542959"/>
      <w:bookmarkStart w:id="435" w:name="_Toc61543158"/>
      <w:bookmarkStart w:id="436" w:name="_Toc61543357"/>
      <w:bookmarkStart w:id="437" w:name="_Toc61543785"/>
      <w:bookmarkStart w:id="438" w:name="_Toc61538748"/>
      <w:bookmarkStart w:id="439" w:name="_Toc61539099"/>
      <w:bookmarkStart w:id="440" w:name="_Toc61539802"/>
      <w:bookmarkStart w:id="441" w:name="_Toc61540159"/>
      <w:bookmarkStart w:id="442" w:name="_Toc61540510"/>
      <w:bookmarkStart w:id="443" w:name="_Toc61540861"/>
      <w:bookmarkStart w:id="444" w:name="_Toc61541211"/>
      <w:bookmarkStart w:id="445" w:name="_Toc61542761"/>
      <w:bookmarkStart w:id="446" w:name="_Toc61542960"/>
      <w:bookmarkStart w:id="447" w:name="_Toc61543159"/>
      <w:bookmarkStart w:id="448" w:name="_Toc61543358"/>
      <w:bookmarkStart w:id="449" w:name="_Toc61543786"/>
      <w:bookmarkStart w:id="450" w:name="_Toc61538749"/>
      <w:bookmarkStart w:id="451" w:name="_Toc61539100"/>
      <w:bookmarkStart w:id="452" w:name="_Toc61539803"/>
      <w:bookmarkStart w:id="453" w:name="_Toc61540160"/>
      <w:bookmarkStart w:id="454" w:name="_Toc61540511"/>
      <w:bookmarkStart w:id="455" w:name="_Toc61540862"/>
      <w:bookmarkStart w:id="456" w:name="_Toc61541212"/>
      <w:bookmarkStart w:id="457" w:name="_Toc61542762"/>
      <w:bookmarkStart w:id="458" w:name="_Toc61542961"/>
      <w:bookmarkStart w:id="459" w:name="_Toc61543160"/>
      <w:bookmarkStart w:id="460" w:name="_Toc61543359"/>
      <w:bookmarkStart w:id="461" w:name="_Toc61543787"/>
      <w:bookmarkStart w:id="462" w:name="_Toc61538750"/>
      <w:bookmarkStart w:id="463" w:name="_Toc61539101"/>
      <w:bookmarkStart w:id="464" w:name="_Toc61539804"/>
      <w:bookmarkStart w:id="465" w:name="_Toc61540161"/>
      <w:bookmarkStart w:id="466" w:name="_Toc61540512"/>
      <w:bookmarkStart w:id="467" w:name="_Toc61540863"/>
      <w:bookmarkStart w:id="468" w:name="_Toc61541213"/>
      <w:bookmarkStart w:id="469" w:name="_Toc61542763"/>
      <w:bookmarkStart w:id="470" w:name="_Toc61542962"/>
      <w:bookmarkStart w:id="471" w:name="_Toc61543161"/>
      <w:bookmarkStart w:id="472" w:name="_Toc61543360"/>
      <w:bookmarkStart w:id="473" w:name="_Toc61543788"/>
      <w:bookmarkStart w:id="474" w:name="_Toc66819978"/>
      <w:bookmarkStart w:id="475" w:name="_Toc67061382"/>
      <w:bookmarkStart w:id="476" w:name="_Toc66819979"/>
      <w:bookmarkStart w:id="477" w:name="_Toc67061383"/>
      <w:bookmarkStart w:id="478" w:name="_Toc66819980"/>
      <w:bookmarkStart w:id="479" w:name="_Toc67061384"/>
      <w:bookmarkStart w:id="480" w:name="_MON_1388840264"/>
      <w:bookmarkStart w:id="481" w:name="_Toc416777044"/>
      <w:bookmarkStart w:id="482" w:name="_Toc416787283"/>
      <w:bookmarkStart w:id="483" w:name="_Toc416865262"/>
      <w:bookmarkStart w:id="484" w:name="_Toc416866094"/>
      <w:bookmarkStart w:id="485" w:name="_Toc416867091"/>
      <w:bookmarkStart w:id="486" w:name="_Toc416867829"/>
      <w:bookmarkStart w:id="487" w:name="_Toc416868566"/>
      <w:bookmarkStart w:id="488" w:name="_Toc416777045"/>
      <w:bookmarkStart w:id="489" w:name="_Toc416787284"/>
      <w:bookmarkStart w:id="490" w:name="_Toc416865263"/>
      <w:bookmarkStart w:id="491" w:name="_Toc416866095"/>
      <w:bookmarkStart w:id="492" w:name="_Toc416867092"/>
      <w:bookmarkStart w:id="493" w:name="_Toc416867830"/>
      <w:bookmarkStart w:id="494" w:name="_Toc416868567"/>
      <w:bookmarkStart w:id="495" w:name="_Toc416777059"/>
      <w:bookmarkStart w:id="496" w:name="_Toc416787298"/>
      <w:bookmarkStart w:id="497" w:name="_Toc416865277"/>
      <w:bookmarkStart w:id="498" w:name="_Toc416866109"/>
      <w:bookmarkStart w:id="499" w:name="_Toc416867106"/>
      <w:bookmarkStart w:id="500" w:name="_Toc416867844"/>
      <w:bookmarkStart w:id="501" w:name="_Toc416868581"/>
      <w:bookmarkStart w:id="502" w:name="_Toc303382768"/>
      <w:bookmarkStart w:id="503" w:name="_Toc303383043"/>
      <w:bookmarkStart w:id="504" w:name="_Toc303383239"/>
      <w:bookmarkStart w:id="505" w:name="_Toc303417279"/>
      <w:bookmarkStart w:id="506" w:name="_Toc303382758"/>
      <w:bookmarkStart w:id="507" w:name="_Toc303383033"/>
      <w:bookmarkStart w:id="508" w:name="_Toc303383229"/>
      <w:bookmarkStart w:id="509" w:name="_Toc303383425"/>
      <w:bookmarkStart w:id="510" w:name="_Toc303417269"/>
      <w:bookmarkStart w:id="511" w:name="_Toc303419687"/>
      <w:bookmarkStart w:id="512" w:name="_Toc62033165"/>
      <w:bookmarkStart w:id="513" w:name="_Toc62034234"/>
      <w:bookmarkStart w:id="514" w:name="_Toc62034500"/>
      <w:bookmarkStart w:id="515" w:name="_Toc62143678"/>
      <w:bookmarkStart w:id="516" w:name="_Toc62145344"/>
      <w:bookmarkStart w:id="517" w:name="_Toc62145550"/>
      <w:bookmarkStart w:id="518" w:name="_Toc62658764"/>
      <w:bookmarkStart w:id="519" w:name="_Toc62658860"/>
      <w:bookmarkStart w:id="520" w:name="_Toc62033166"/>
      <w:bookmarkStart w:id="521" w:name="_Toc62034235"/>
      <w:bookmarkStart w:id="522" w:name="_Toc62034501"/>
      <w:bookmarkStart w:id="523" w:name="_Toc62143679"/>
      <w:bookmarkStart w:id="524" w:name="_Toc62145345"/>
      <w:bookmarkStart w:id="525" w:name="_Toc62145551"/>
      <w:bookmarkStart w:id="526" w:name="_Toc62658765"/>
      <w:bookmarkStart w:id="527" w:name="_Toc62658861"/>
      <w:bookmarkStart w:id="528" w:name="_Toc62033167"/>
      <w:bookmarkStart w:id="529" w:name="_Toc62034236"/>
      <w:bookmarkStart w:id="530" w:name="_Toc62034502"/>
      <w:bookmarkStart w:id="531" w:name="_Toc62143680"/>
      <w:bookmarkStart w:id="532" w:name="_Toc62145346"/>
      <w:bookmarkStart w:id="533" w:name="_Toc62145552"/>
      <w:bookmarkStart w:id="534" w:name="_Toc62658766"/>
      <w:bookmarkStart w:id="535" w:name="_Toc62658862"/>
      <w:bookmarkStart w:id="536" w:name="_Toc62033168"/>
      <w:bookmarkStart w:id="537" w:name="_Toc62034237"/>
      <w:bookmarkStart w:id="538" w:name="_Toc62034503"/>
      <w:bookmarkStart w:id="539" w:name="_Toc62143681"/>
      <w:bookmarkStart w:id="540" w:name="_Toc62145347"/>
      <w:bookmarkStart w:id="541" w:name="_Toc62145553"/>
      <w:bookmarkStart w:id="542" w:name="_Toc62658767"/>
      <w:bookmarkStart w:id="543" w:name="_Toc62658863"/>
      <w:bookmarkStart w:id="544" w:name="_Toc62033169"/>
      <w:bookmarkStart w:id="545" w:name="_Toc62034238"/>
      <w:bookmarkStart w:id="546" w:name="_Toc62034504"/>
      <w:bookmarkStart w:id="547" w:name="_Toc62143682"/>
      <w:bookmarkStart w:id="548" w:name="_Toc62145348"/>
      <w:bookmarkStart w:id="549" w:name="_Toc62145554"/>
      <w:bookmarkStart w:id="550" w:name="_Toc62658768"/>
      <w:bookmarkStart w:id="551" w:name="_Toc62658864"/>
      <w:bookmarkStart w:id="552" w:name="_Toc62033170"/>
      <w:bookmarkStart w:id="553" w:name="_Toc62034239"/>
      <w:bookmarkStart w:id="554" w:name="_Toc62034505"/>
      <w:bookmarkStart w:id="555" w:name="_Toc62143683"/>
      <w:bookmarkStart w:id="556" w:name="_Toc62145349"/>
      <w:bookmarkStart w:id="557" w:name="_Toc62145555"/>
      <w:bookmarkStart w:id="558" w:name="_Toc62658769"/>
      <w:bookmarkStart w:id="559" w:name="_Toc62658865"/>
      <w:bookmarkStart w:id="560" w:name="_Toc62033171"/>
      <w:bookmarkStart w:id="561" w:name="_Toc62034240"/>
      <w:bookmarkStart w:id="562" w:name="_Toc62034506"/>
      <w:bookmarkStart w:id="563" w:name="_Toc62143684"/>
      <w:bookmarkStart w:id="564" w:name="_Toc62145350"/>
      <w:bookmarkStart w:id="565" w:name="_Toc62145556"/>
      <w:bookmarkStart w:id="566" w:name="_Toc62658770"/>
      <w:bookmarkStart w:id="567" w:name="_Toc62658866"/>
      <w:bookmarkStart w:id="568" w:name="_Toc62033172"/>
      <w:bookmarkStart w:id="569" w:name="_Toc62034241"/>
      <w:bookmarkStart w:id="570" w:name="_Toc62034507"/>
      <w:bookmarkStart w:id="571" w:name="_Toc62143685"/>
      <w:bookmarkStart w:id="572" w:name="_Toc62145351"/>
      <w:bookmarkStart w:id="573" w:name="_Toc62145557"/>
      <w:bookmarkStart w:id="574" w:name="_Toc62658771"/>
      <w:bookmarkStart w:id="575" w:name="_Toc62658867"/>
      <w:bookmarkStart w:id="576" w:name="_Toc62033173"/>
      <w:bookmarkStart w:id="577" w:name="_Toc62034242"/>
      <w:bookmarkStart w:id="578" w:name="_Toc62034508"/>
      <w:bookmarkStart w:id="579" w:name="_Toc62143686"/>
      <w:bookmarkStart w:id="580" w:name="_Toc62145352"/>
      <w:bookmarkStart w:id="581" w:name="_Toc62145558"/>
      <w:bookmarkStart w:id="582" w:name="_Toc62658772"/>
      <w:bookmarkStart w:id="583" w:name="_Toc62658868"/>
      <w:bookmarkStart w:id="584" w:name="_Toc62033174"/>
      <w:bookmarkStart w:id="585" w:name="_Toc62034243"/>
      <w:bookmarkStart w:id="586" w:name="_Toc62034509"/>
      <w:bookmarkStart w:id="587" w:name="_Toc62143687"/>
      <w:bookmarkStart w:id="588" w:name="_Toc62145353"/>
      <w:bookmarkStart w:id="589" w:name="_Toc62145559"/>
      <w:bookmarkStart w:id="590" w:name="_Toc62658773"/>
      <w:bookmarkStart w:id="591" w:name="_Toc62658869"/>
      <w:bookmarkStart w:id="592" w:name="_Toc62033175"/>
      <w:bookmarkStart w:id="593" w:name="_Toc62034244"/>
      <w:bookmarkStart w:id="594" w:name="_Toc62034510"/>
      <w:bookmarkStart w:id="595" w:name="_Toc62143688"/>
      <w:bookmarkStart w:id="596" w:name="_Toc62145354"/>
      <w:bookmarkStart w:id="597" w:name="_Toc62145560"/>
      <w:bookmarkStart w:id="598" w:name="_Toc62658774"/>
      <w:bookmarkStart w:id="599" w:name="_Toc62658870"/>
      <w:bookmarkStart w:id="600" w:name="_Toc62033176"/>
      <w:bookmarkStart w:id="601" w:name="_Toc62034245"/>
      <w:bookmarkStart w:id="602" w:name="_Toc62034511"/>
      <w:bookmarkStart w:id="603" w:name="_Toc62143689"/>
      <w:bookmarkStart w:id="604" w:name="_Toc62145355"/>
      <w:bookmarkStart w:id="605" w:name="_Toc62145561"/>
      <w:bookmarkStart w:id="606" w:name="_Toc62658775"/>
      <w:bookmarkStart w:id="607" w:name="_Toc62658871"/>
      <w:bookmarkStart w:id="608" w:name="_Toc62033177"/>
      <w:bookmarkStart w:id="609" w:name="_Toc62034246"/>
      <w:bookmarkStart w:id="610" w:name="_Toc62034512"/>
      <w:bookmarkStart w:id="611" w:name="_Toc62143690"/>
      <w:bookmarkStart w:id="612" w:name="_Toc62145356"/>
      <w:bookmarkStart w:id="613" w:name="_Toc62145562"/>
      <w:bookmarkStart w:id="614" w:name="_Toc62658776"/>
      <w:bookmarkStart w:id="615" w:name="_Toc62658872"/>
      <w:bookmarkStart w:id="616" w:name="_Toc416866462"/>
      <w:bookmarkStart w:id="617" w:name="_Toc416869304"/>
      <w:bookmarkStart w:id="618" w:name="_Toc62033178"/>
      <w:bookmarkStart w:id="619" w:name="_Toc62034247"/>
      <w:bookmarkStart w:id="620" w:name="_Toc62034513"/>
      <w:bookmarkStart w:id="621" w:name="_Toc62143691"/>
      <w:bookmarkStart w:id="622" w:name="_Toc62145357"/>
      <w:bookmarkStart w:id="623" w:name="_Toc62145563"/>
      <w:bookmarkStart w:id="624" w:name="_Toc62658777"/>
      <w:bookmarkStart w:id="625" w:name="_Toc62658873"/>
      <w:bookmarkStart w:id="626" w:name="_MON_1377169764"/>
      <w:bookmarkStart w:id="627" w:name="_Toc66820017"/>
      <w:bookmarkStart w:id="628" w:name="_Toc66820018"/>
      <w:bookmarkStart w:id="629" w:name="_Toc61542813"/>
      <w:bookmarkStart w:id="630" w:name="_Toc61543012"/>
      <w:bookmarkStart w:id="631" w:name="_Toc61543211"/>
      <w:bookmarkStart w:id="632" w:name="_Toc61543411"/>
      <w:bookmarkStart w:id="633" w:name="_Toc62765245"/>
      <w:bookmarkStart w:id="634" w:name="_Toc62816110"/>
      <w:bookmarkStart w:id="635" w:name="_Toc62816869"/>
      <w:bookmarkStart w:id="636" w:name="_Toc62817628"/>
      <w:bookmarkStart w:id="637" w:name="_Toc61542814"/>
      <w:bookmarkStart w:id="638" w:name="_Toc61543013"/>
      <w:bookmarkStart w:id="639" w:name="_Toc61543212"/>
      <w:bookmarkStart w:id="640" w:name="_Toc61543412"/>
      <w:bookmarkStart w:id="641" w:name="_Toc62765246"/>
      <w:bookmarkStart w:id="642" w:name="_Toc62816111"/>
      <w:bookmarkStart w:id="643" w:name="_Toc62816870"/>
      <w:bookmarkStart w:id="644" w:name="_Toc62817629"/>
      <w:bookmarkStart w:id="645" w:name="_MON_1388828137"/>
      <w:bookmarkStart w:id="646" w:name="_Toc61542867"/>
      <w:bookmarkStart w:id="647" w:name="_Toc61543066"/>
      <w:bookmarkStart w:id="648" w:name="_Toc61543265"/>
      <w:bookmarkStart w:id="649" w:name="_Toc61543465"/>
      <w:bookmarkStart w:id="650" w:name="_Toc62765299"/>
      <w:bookmarkStart w:id="651" w:name="_Toc62816164"/>
      <w:bookmarkStart w:id="652" w:name="_Toc62816923"/>
      <w:bookmarkStart w:id="653" w:name="_Toc62817682"/>
      <w:bookmarkStart w:id="654" w:name="_Toc61542868"/>
      <w:bookmarkStart w:id="655" w:name="_Toc61543067"/>
      <w:bookmarkStart w:id="656" w:name="_Toc61543266"/>
      <w:bookmarkStart w:id="657" w:name="_Toc61543466"/>
      <w:bookmarkStart w:id="658" w:name="_Toc62765300"/>
      <w:bookmarkStart w:id="659" w:name="_Toc62816165"/>
      <w:bookmarkStart w:id="660" w:name="_Toc62816924"/>
      <w:bookmarkStart w:id="661" w:name="_Toc62817683"/>
      <w:bookmarkStart w:id="662" w:name="_Toc61542869"/>
      <w:bookmarkStart w:id="663" w:name="_Toc61543068"/>
      <w:bookmarkStart w:id="664" w:name="_Toc61543267"/>
      <w:bookmarkStart w:id="665" w:name="_Toc61543467"/>
      <w:bookmarkStart w:id="666" w:name="_Toc62765301"/>
      <w:bookmarkStart w:id="667" w:name="_Toc62816166"/>
      <w:bookmarkStart w:id="668" w:name="_Toc62816925"/>
      <w:bookmarkStart w:id="669" w:name="_Toc62817684"/>
      <w:bookmarkStart w:id="670" w:name="_Toc61542870"/>
      <w:bookmarkStart w:id="671" w:name="_Toc61543069"/>
      <w:bookmarkStart w:id="672" w:name="_Toc61543268"/>
      <w:bookmarkStart w:id="673" w:name="_Toc61543468"/>
      <w:bookmarkStart w:id="674" w:name="_Toc62765302"/>
      <w:bookmarkStart w:id="675" w:name="_Toc62816167"/>
      <w:bookmarkStart w:id="676" w:name="_Toc62816926"/>
      <w:bookmarkStart w:id="677" w:name="_Toc62817685"/>
      <w:bookmarkStart w:id="678" w:name="_Toc61542871"/>
      <w:bookmarkStart w:id="679" w:name="_Toc61543070"/>
      <w:bookmarkStart w:id="680" w:name="_Toc61543269"/>
      <w:bookmarkStart w:id="681" w:name="_Toc61543469"/>
      <w:bookmarkStart w:id="682" w:name="_Toc62765303"/>
      <w:bookmarkStart w:id="683" w:name="_Toc62816168"/>
      <w:bookmarkStart w:id="684" w:name="_Toc62816927"/>
      <w:bookmarkStart w:id="685" w:name="_Toc62817686"/>
      <w:bookmarkStart w:id="686" w:name="_Toc61542911"/>
      <w:bookmarkStart w:id="687" w:name="_Toc61543110"/>
      <w:bookmarkStart w:id="688" w:name="_Toc61543309"/>
      <w:bookmarkStart w:id="689" w:name="_Toc61543509"/>
      <w:bookmarkStart w:id="690" w:name="_Toc62765343"/>
      <w:bookmarkStart w:id="691" w:name="_Toc62816208"/>
      <w:bookmarkStart w:id="692" w:name="_Toc62816967"/>
      <w:bookmarkStart w:id="693" w:name="_Toc62817726"/>
      <w:bookmarkStart w:id="694" w:name="_Toc61542912"/>
      <w:bookmarkStart w:id="695" w:name="_Toc61543111"/>
      <w:bookmarkStart w:id="696" w:name="_Toc61543310"/>
      <w:bookmarkStart w:id="697" w:name="_Toc61543510"/>
      <w:bookmarkStart w:id="698" w:name="_Toc62765344"/>
      <w:bookmarkStart w:id="699" w:name="_Toc62816209"/>
      <w:bookmarkStart w:id="700" w:name="_Toc62816968"/>
      <w:bookmarkStart w:id="701" w:name="_Toc62817727"/>
      <w:bookmarkStart w:id="702" w:name="_Toc61542913"/>
      <w:bookmarkStart w:id="703" w:name="_Toc61543112"/>
      <w:bookmarkStart w:id="704" w:name="_Toc61543311"/>
      <w:bookmarkStart w:id="705" w:name="_Toc61543511"/>
      <w:bookmarkStart w:id="706" w:name="_Toc62765345"/>
      <w:bookmarkStart w:id="707" w:name="_Toc62816210"/>
      <w:bookmarkStart w:id="708" w:name="_Toc62816969"/>
      <w:bookmarkStart w:id="709" w:name="_Toc62817728"/>
      <w:bookmarkStart w:id="710" w:name="_Toc61542914"/>
      <w:bookmarkStart w:id="711" w:name="_Toc61543113"/>
      <w:bookmarkStart w:id="712" w:name="_Toc61543312"/>
      <w:bookmarkStart w:id="713" w:name="_Toc61543512"/>
      <w:bookmarkStart w:id="714" w:name="_Toc62765346"/>
      <w:bookmarkStart w:id="715" w:name="_Toc62816211"/>
      <w:bookmarkStart w:id="716" w:name="_Toc62816970"/>
      <w:bookmarkStart w:id="717" w:name="_Toc62817729"/>
      <w:bookmarkStart w:id="718" w:name="_Toc61542915"/>
      <w:bookmarkStart w:id="719" w:name="_Toc61543114"/>
      <w:bookmarkStart w:id="720" w:name="_Toc61543313"/>
      <w:bookmarkStart w:id="721" w:name="_Toc61543513"/>
      <w:bookmarkStart w:id="722" w:name="_Toc62765347"/>
      <w:bookmarkStart w:id="723" w:name="_Toc62816212"/>
      <w:bookmarkStart w:id="724" w:name="_Toc62816971"/>
      <w:bookmarkStart w:id="725" w:name="_Toc62817730"/>
      <w:bookmarkStart w:id="726" w:name="_Toc61542916"/>
      <w:bookmarkStart w:id="727" w:name="_Toc61543115"/>
      <w:bookmarkStart w:id="728" w:name="_Toc61543314"/>
      <w:bookmarkStart w:id="729" w:name="_Toc61543514"/>
      <w:bookmarkStart w:id="730" w:name="_Toc62765348"/>
      <w:bookmarkStart w:id="731" w:name="_Toc62816213"/>
      <w:bookmarkStart w:id="732" w:name="_Toc62816972"/>
      <w:bookmarkStart w:id="733" w:name="_Toc62817731"/>
      <w:bookmarkStart w:id="734" w:name="_Toc61542917"/>
      <w:bookmarkStart w:id="735" w:name="_Toc61543116"/>
      <w:bookmarkStart w:id="736" w:name="_Toc61543315"/>
      <w:bookmarkStart w:id="737" w:name="_Toc61543515"/>
      <w:bookmarkStart w:id="738" w:name="_Toc62765349"/>
      <w:bookmarkStart w:id="739" w:name="_Toc62816214"/>
      <w:bookmarkStart w:id="740" w:name="_Toc62816973"/>
      <w:bookmarkStart w:id="741" w:name="_Toc62817732"/>
      <w:bookmarkStart w:id="742" w:name="_Toc61542918"/>
      <w:bookmarkStart w:id="743" w:name="_Toc61543117"/>
      <w:bookmarkStart w:id="744" w:name="_Toc61543316"/>
      <w:bookmarkStart w:id="745" w:name="_Toc61543516"/>
      <w:bookmarkStart w:id="746" w:name="_Toc62765350"/>
      <w:bookmarkStart w:id="747" w:name="_Toc62816215"/>
      <w:bookmarkStart w:id="748" w:name="_Toc62816974"/>
      <w:bookmarkStart w:id="749" w:name="_Toc62817733"/>
      <w:bookmarkStart w:id="750" w:name="_Toc61542919"/>
      <w:bookmarkStart w:id="751" w:name="_Toc61543118"/>
      <w:bookmarkStart w:id="752" w:name="_Toc61543317"/>
      <w:bookmarkStart w:id="753" w:name="_Toc61543517"/>
      <w:bookmarkStart w:id="754" w:name="_Toc62765351"/>
      <w:bookmarkStart w:id="755" w:name="_Toc62816216"/>
      <w:bookmarkStart w:id="756" w:name="_Toc62816975"/>
      <w:bookmarkStart w:id="757" w:name="_Toc62817734"/>
      <w:bookmarkStart w:id="758" w:name="_Toc61542920"/>
      <w:bookmarkStart w:id="759" w:name="_Toc61543119"/>
      <w:bookmarkStart w:id="760" w:name="_Toc61543318"/>
      <w:bookmarkStart w:id="761" w:name="_Toc61543518"/>
      <w:bookmarkStart w:id="762" w:name="_Toc62765352"/>
      <w:bookmarkStart w:id="763" w:name="_Toc62816217"/>
      <w:bookmarkStart w:id="764" w:name="_Toc62816976"/>
      <w:bookmarkStart w:id="765" w:name="_Toc62817735"/>
      <w:bookmarkStart w:id="766" w:name="_Toc61542921"/>
      <w:bookmarkStart w:id="767" w:name="_Toc61543120"/>
      <w:bookmarkStart w:id="768" w:name="_Toc61543319"/>
      <w:bookmarkStart w:id="769" w:name="_Toc61543519"/>
      <w:bookmarkStart w:id="770" w:name="_Toc62765353"/>
      <w:bookmarkStart w:id="771" w:name="_Toc62816218"/>
      <w:bookmarkStart w:id="772" w:name="_Toc62816977"/>
      <w:bookmarkStart w:id="773" w:name="_Toc62817736"/>
      <w:bookmarkStart w:id="774" w:name="_Toc61542922"/>
      <w:bookmarkStart w:id="775" w:name="_Toc61543121"/>
      <w:bookmarkStart w:id="776" w:name="_Toc61543320"/>
      <w:bookmarkStart w:id="777" w:name="_Toc61543520"/>
      <w:bookmarkStart w:id="778" w:name="_Toc62765354"/>
      <w:bookmarkStart w:id="779" w:name="_Toc62816219"/>
      <w:bookmarkStart w:id="780" w:name="_Toc62816978"/>
      <w:bookmarkStart w:id="781" w:name="_Toc62817737"/>
      <w:bookmarkStart w:id="782" w:name="_Toc61542923"/>
      <w:bookmarkStart w:id="783" w:name="_Toc61543122"/>
      <w:bookmarkStart w:id="784" w:name="_Toc61543321"/>
      <w:bookmarkStart w:id="785" w:name="_Toc61543521"/>
      <w:bookmarkStart w:id="786" w:name="_Toc62765355"/>
      <w:bookmarkStart w:id="787" w:name="_Toc62816220"/>
      <w:bookmarkStart w:id="788" w:name="_Toc62816979"/>
      <w:bookmarkStart w:id="789" w:name="_Toc62817738"/>
      <w:bookmarkStart w:id="790" w:name="_Toc61542924"/>
      <w:bookmarkStart w:id="791" w:name="_Toc61543123"/>
      <w:bookmarkStart w:id="792" w:name="_Toc61543322"/>
      <w:bookmarkStart w:id="793" w:name="_Toc61543522"/>
      <w:bookmarkStart w:id="794" w:name="_Toc62765356"/>
      <w:bookmarkStart w:id="795" w:name="_Toc62816221"/>
      <w:bookmarkStart w:id="796" w:name="_Toc62816980"/>
      <w:bookmarkStart w:id="797" w:name="_Toc62817739"/>
      <w:bookmarkStart w:id="798" w:name="_Toc61542925"/>
      <w:bookmarkStart w:id="799" w:name="_Toc61543124"/>
      <w:bookmarkStart w:id="800" w:name="_Toc61543323"/>
      <w:bookmarkStart w:id="801" w:name="_Toc61543523"/>
      <w:bookmarkStart w:id="802" w:name="_Toc62765357"/>
      <w:bookmarkStart w:id="803" w:name="_Toc62816222"/>
      <w:bookmarkStart w:id="804" w:name="_Toc62816981"/>
      <w:bookmarkStart w:id="805" w:name="_Toc62817740"/>
      <w:bookmarkStart w:id="806" w:name="_Toc61542926"/>
      <w:bookmarkStart w:id="807" w:name="_Toc61543125"/>
      <w:bookmarkStart w:id="808" w:name="_Toc61543324"/>
      <w:bookmarkStart w:id="809" w:name="_Toc61543524"/>
      <w:bookmarkStart w:id="810" w:name="_Toc62765358"/>
      <w:bookmarkStart w:id="811" w:name="_Toc62816223"/>
      <w:bookmarkStart w:id="812" w:name="_Toc62816982"/>
      <w:bookmarkStart w:id="813" w:name="_Toc62817741"/>
      <w:bookmarkStart w:id="814" w:name="_Toc61542927"/>
      <w:bookmarkStart w:id="815" w:name="_Toc61543126"/>
      <w:bookmarkStart w:id="816" w:name="_Toc61543325"/>
      <w:bookmarkStart w:id="817" w:name="_Toc61543525"/>
      <w:bookmarkStart w:id="818" w:name="_Toc62765359"/>
      <w:bookmarkStart w:id="819" w:name="_Toc62816224"/>
      <w:bookmarkStart w:id="820" w:name="_Toc62816983"/>
      <w:bookmarkStart w:id="821" w:name="_Toc62817742"/>
      <w:bookmarkStart w:id="822" w:name="_Toc61542928"/>
      <w:bookmarkStart w:id="823" w:name="_Toc61543127"/>
      <w:bookmarkStart w:id="824" w:name="_Toc61543326"/>
      <w:bookmarkStart w:id="825" w:name="_Toc61543526"/>
      <w:bookmarkStart w:id="826" w:name="_Toc62765360"/>
      <w:bookmarkStart w:id="827" w:name="_Toc62816225"/>
      <w:bookmarkStart w:id="828" w:name="_Toc62816984"/>
      <w:bookmarkStart w:id="829" w:name="_Toc62817743"/>
      <w:bookmarkStart w:id="830" w:name="_Toc61542929"/>
      <w:bookmarkStart w:id="831" w:name="_Toc61543128"/>
      <w:bookmarkStart w:id="832" w:name="_Toc61543327"/>
      <w:bookmarkStart w:id="833" w:name="_Toc61543527"/>
      <w:bookmarkStart w:id="834" w:name="_Toc62765361"/>
      <w:bookmarkStart w:id="835" w:name="_Toc62816226"/>
      <w:bookmarkStart w:id="836" w:name="_Toc62816985"/>
      <w:bookmarkStart w:id="837" w:name="_Toc62817744"/>
      <w:bookmarkStart w:id="838" w:name="_Toc61542930"/>
      <w:bookmarkStart w:id="839" w:name="_Toc61543129"/>
      <w:bookmarkStart w:id="840" w:name="_Toc61543328"/>
      <w:bookmarkStart w:id="841" w:name="_Toc61543528"/>
      <w:bookmarkStart w:id="842" w:name="_Toc62765362"/>
      <w:bookmarkStart w:id="843" w:name="_Toc62816227"/>
      <w:bookmarkStart w:id="844" w:name="_Toc62816986"/>
      <w:bookmarkStart w:id="845" w:name="_Toc62817745"/>
      <w:bookmarkStart w:id="846" w:name="_Toc61542931"/>
      <w:bookmarkStart w:id="847" w:name="_Toc61543130"/>
      <w:bookmarkStart w:id="848" w:name="_Toc61543329"/>
      <w:bookmarkStart w:id="849" w:name="_Toc61543529"/>
      <w:bookmarkStart w:id="850" w:name="_Toc62765363"/>
      <w:bookmarkStart w:id="851" w:name="_Toc62816228"/>
      <w:bookmarkStart w:id="852" w:name="_Toc62816987"/>
      <w:bookmarkStart w:id="853" w:name="_Toc62817746"/>
      <w:bookmarkStart w:id="854" w:name="_Toc61542932"/>
      <w:bookmarkStart w:id="855" w:name="_Toc61543131"/>
      <w:bookmarkStart w:id="856" w:name="_Toc61543330"/>
      <w:bookmarkStart w:id="857" w:name="_Toc61543530"/>
      <w:bookmarkStart w:id="858" w:name="_Toc62765364"/>
      <w:bookmarkStart w:id="859" w:name="_Toc62816229"/>
      <w:bookmarkStart w:id="860" w:name="_Toc62816988"/>
      <w:bookmarkStart w:id="861" w:name="_Toc62817747"/>
      <w:bookmarkStart w:id="862" w:name="_Toc61542933"/>
      <w:bookmarkStart w:id="863" w:name="_Toc61543132"/>
      <w:bookmarkStart w:id="864" w:name="_Toc61543331"/>
      <w:bookmarkStart w:id="865" w:name="_Toc61543531"/>
      <w:bookmarkStart w:id="866" w:name="_Toc62765365"/>
      <w:bookmarkStart w:id="867" w:name="_Toc62816230"/>
      <w:bookmarkStart w:id="868" w:name="_Toc62816989"/>
      <w:bookmarkStart w:id="869" w:name="_Toc62817748"/>
      <w:bookmarkStart w:id="870" w:name="_Toc61542934"/>
      <w:bookmarkStart w:id="871" w:name="_Toc61543133"/>
      <w:bookmarkStart w:id="872" w:name="_Toc61543332"/>
      <w:bookmarkStart w:id="873" w:name="_Toc61543532"/>
      <w:bookmarkStart w:id="874" w:name="_Toc62765366"/>
      <w:bookmarkStart w:id="875" w:name="_Toc62816231"/>
      <w:bookmarkStart w:id="876" w:name="_Toc62816990"/>
      <w:bookmarkStart w:id="877" w:name="_Toc62817749"/>
      <w:bookmarkStart w:id="878" w:name="_Toc61542935"/>
      <w:bookmarkStart w:id="879" w:name="_Toc61543134"/>
      <w:bookmarkStart w:id="880" w:name="_Toc61543333"/>
      <w:bookmarkStart w:id="881" w:name="_Toc61543533"/>
      <w:bookmarkStart w:id="882" w:name="_Toc62765367"/>
      <w:bookmarkStart w:id="883" w:name="_Toc62816232"/>
      <w:bookmarkStart w:id="884" w:name="_Toc62816991"/>
      <w:bookmarkStart w:id="885" w:name="_Toc62817750"/>
      <w:bookmarkStart w:id="886" w:name="_Toc61542936"/>
      <w:bookmarkStart w:id="887" w:name="_Toc61543135"/>
      <w:bookmarkStart w:id="888" w:name="_Toc61543334"/>
      <w:bookmarkStart w:id="889" w:name="_Toc61543534"/>
      <w:bookmarkStart w:id="890" w:name="_Toc62765368"/>
      <w:bookmarkStart w:id="891" w:name="_Toc62816233"/>
      <w:bookmarkStart w:id="892" w:name="_Toc62816992"/>
      <w:bookmarkStart w:id="893" w:name="_Toc62817751"/>
      <w:bookmarkStart w:id="894" w:name="_Toc61542937"/>
      <w:bookmarkStart w:id="895" w:name="_Toc61543136"/>
      <w:bookmarkStart w:id="896" w:name="_Toc61543335"/>
      <w:bookmarkStart w:id="897" w:name="_Toc61543535"/>
      <w:bookmarkStart w:id="898" w:name="_Toc62765369"/>
      <w:bookmarkStart w:id="899" w:name="_Toc62816234"/>
      <w:bookmarkStart w:id="900" w:name="_Toc62816993"/>
      <w:bookmarkStart w:id="901" w:name="_Toc62817752"/>
      <w:bookmarkStart w:id="902" w:name="_Toc61542938"/>
      <w:bookmarkStart w:id="903" w:name="_Toc61543137"/>
      <w:bookmarkStart w:id="904" w:name="_Toc61543336"/>
      <w:bookmarkStart w:id="905" w:name="_Toc61543536"/>
      <w:bookmarkStart w:id="906" w:name="_Toc62765370"/>
      <w:bookmarkStart w:id="907" w:name="_Toc62816235"/>
      <w:bookmarkStart w:id="908" w:name="_Toc62816994"/>
      <w:bookmarkStart w:id="909" w:name="_Toc62817753"/>
      <w:bookmarkStart w:id="910" w:name="_Toc61542939"/>
      <w:bookmarkStart w:id="911" w:name="_Toc61543138"/>
      <w:bookmarkStart w:id="912" w:name="_Toc61543337"/>
      <w:bookmarkStart w:id="913" w:name="_Toc61543537"/>
      <w:bookmarkStart w:id="914" w:name="_Toc62765371"/>
      <w:bookmarkStart w:id="915" w:name="_Toc62816236"/>
      <w:bookmarkStart w:id="916" w:name="_Toc62816995"/>
      <w:bookmarkStart w:id="917" w:name="_Toc62817754"/>
      <w:bookmarkStart w:id="918" w:name="_Toc61542940"/>
      <w:bookmarkStart w:id="919" w:name="_Toc61543139"/>
      <w:bookmarkStart w:id="920" w:name="_Toc61543338"/>
      <w:bookmarkStart w:id="921" w:name="_Toc61543538"/>
      <w:bookmarkStart w:id="922" w:name="_Toc62765372"/>
      <w:bookmarkStart w:id="923" w:name="_Toc62816237"/>
      <w:bookmarkStart w:id="924" w:name="_Toc62816996"/>
      <w:bookmarkStart w:id="925" w:name="_Toc62817755"/>
      <w:bookmarkStart w:id="926" w:name="_Toc416863257"/>
      <w:bookmarkStart w:id="927" w:name="_Toc416863592"/>
      <w:bookmarkStart w:id="928" w:name="_Toc416863926"/>
      <w:bookmarkStart w:id="929" w:name="_Toc416864259"/>
      <w:bookmarkStart w:id="930" w:name="_Toc416864593"/>
      <w:bookmarkStart w:id="931" w:name="_Toc416864929"/>
      <w:bookmarkStart w:id="932" w:name="_Toc416865300"/>
      <w:bookmarkStart w:id="933" w:name="_Toc416866132"/>
      <w:bookmarkStart w:id="934" w:name="_Toc416867129"/>
      <w:bookmarkStart w:id="935" w:name="_Toc416867867"/>
      <w:bookmarkStart w:id="936" w:name="_Toc416868604"/>
      <w:bookmarkStart w:id="937" w:name="_Toc416863260"/>
      <w:bookmarkStart w:id="938" w:name="_Toc416863595"/>
      <w:bookmarkStart w:id="939" w:name="_Toc416863929"/>
      <w:bookmarkStart w:id="940" w:name="_Toc416864262"/>
      <w:bookmarkStart w:id="941" w:name="_Toc416864596"/>
      <w:bookmarkStart w:id="942" w:name="_Toc416864932"/>
      <w:bookmarkStart w:id="943" w:name="_Toc416865303"/>
      <w:bookmarkStart w:id="944" w:name="_Toc416866135"/>
      <w:bookmarkStart w:id="945" w:name="_Toc416867132"/>
      <w:bookmarkStart w:id="946" w:name="_Toc416867870"/>
      <w:bookmarkStart w:id="947" w:name="_Toc416868607"/>
      <w:bookmarkStart w:id="948" w:name="_Toc416863265"/>
      <w:bookmarkStart w:id="949" w:name="_Toc416863600"/>
      <w:bookmarkStart w:id="950" w:name="_Toc416863934"/>
      <w:bookmarkStart w:id="951" w:name="_Toc416864267"/>
      <w:bookmarkStart w:id="952" w:name="_Toc416864601"/>
      <w:bookmarkStart w:id="953" w:name="_Toc416864937"/>
      <w:bookmarkStart w:id="954" w:name="_Toc416865308"/>
      <w:bookmarkStart w:id="955" w:name="_Toc416866140"/>
      <w:bookmarkStart w:id="956" w:name="_Toc416867137"/>
      <w:bookmarkStart w:id="957" w:name="_Toc416867875"/>
      <w:bookmarkStart w:id="958" w:name="_Toc416868612"/>
      <w:bookmarkStart w:id="959" w:name="_Toc416863268"/>
      <w:bookmarkStart w:id="960" w:name="_Toc416863603"/>
      <w:bookmarkStart w:id="961" w:name="_Toc416863937"/>
      <w:bookmarkStart w:id="962" w:name="_Toc416864270"/>
      <w:bookmarkStart w:id="963" w:name="_Toc416864604"/>
      <w:bookmarkStart w:id="964" w:name="_Toc416864940"/>
      <w:bookmarkStart w:id="965" w:name="_Toc416865311"/>
      <w:bookmarkStart w:id="966" w:name="_Toc416866143"/>
      <w:bookmarkStart w:id="967" w:name="_Toc416867140"/>
      <w:bookmarkStart w:id="968" w:name="_Toc416867878"/>
      <w:bookmarkStart w:id="969" w:name="_Toc416868615"/>
      <w:bookmarkStart w:id="970" w:name="_Toc62765373"/>
      <w:bookmarkStart w:id="971" w:name="_Toc62816238"/>
      <w:bookmarkStart w:id="972" w:name="_Toc62816997"/>
      <w:bookmarkStart w:id="973" w:name="_Toc62817756"/>
      <w:bookmarkStart w:id="974" w:name="_Toc62765374"/>
      <w:bookmarkStart w:id="975" w:name="_Toc62816239"/>
      <w:bookmarkStart w:id="976" w:name="_Toc62816998"/>
      <w:bookmarkStart w:id="977" w:name="_Toc62817757"/>
      <w:bookmarkStart w:id="978" w:name="_Toc62765375"/>
      <w:bookmarkStart w:id="979" w:name="_Toc62816240"/>
      <w:bookmarkStart w:id="980" w:name="_Toc62816999"/>
      <w:bookmarkStart w:id="981" w:name="_Toc62817758"/>
      <w:bookmarkStart w:id="982" w:name="_Toc62765376"/>
      <w:bookmarkStart w:id="983" w:name="_Toc62816241"/>
      <w:bookmarkStart w:id="984" w:name="_Toc62817000"/>
      <w:bookmarkStart w:id="985" w:name="_Toc62817759"/>
      <w:bookmarkStart w:id="986" w:name="_Toc62765377"/>
      <w:bookmarkStart w:id="987" w:name="_Toc62816242"/>
      <w:bookmarkStart w:id="988" w:name="_Toc62817001"/>
      <w:bookmarkStart w:id="989" w:name="_Toc62817760"/>
      <w:bookmarkStart w:id="990" w:name="_Toc62765378"/>
      <w:bookmarkStart w:id="991" w:name="_Toc62816243"/>
      <w:bookmarkStart w:id="992" w:name="_Toc62817002"/>
      <w:bookmarkStart w:id="993" w:name="_Toc62817761"/>
      <w:bookmarkStart w:id="994" w:name="_Toc62765379"/>
      <w:bookmarkStart w:id="995" w:name="_Toc62816244"/>
      <w:bookmarkStart w:id="996" w:name="_Toc62817003"/>
      <w:bookmarkStart w:id="997" w:name="_Toc62817762"/>
      <w:bookmarkStart w:id="998" w:name="_Toc62765380"/>
      <w:bookmarkStart w:id="999" w:name="_Toc62816245"/>
      <w:bookmarkStart w:id="1000" w:name="_Toc62817004"/>
      <w:bookmarkStart w:id="1001" w:name="_Toc62817763"/>
      <w:bookmarkStart w:id="1002" w:name="_Toc62765565"/>
      <w:bookmarkStart w:id="1003" w:name="_Toc62816430"/>
      <w:bookmarkStart w:id="1004" w:name="_Toc62817189"/>
      <w:bookmarkStart w:id="1005" w:name="_Toc62817948"/>
      <w:bookmarkStart w:id="1006" w:name="_Toc62765566"/>
      <w:bookmarkStart w:id="1007" w:name="_Toc62816431"/>
      <w:bookmarkStart w:id="1008" w:name="_Toc62817190"/>
      <w:bookmarkStart w:id="1009" w:name="_Toc62817949"/>
      <w:bookmarkStart w:id="1010" w:name="_Toc62765631"/>
      <w:bookmarkStart w:id="1011" w:name="_Toc62816496"/>
      <w:bookmarkStart w:id="1012" w:name="_Toc62817255"/>
      <w:bookmarkStart w:id="1013" w:name="_Toc62818014"/>
      <w:bookmarkStart w:id="1014" w:name="_Toc62765632"/>
      <w:bookmarkStart w:id="1015" w:name="_Toc62816497"/>
      <w:bookmarkStart w:id="1016" w:name="_Toc62817256"/>
      <w:bookmarkStart w:id="1017" w:name="_Toc62818015"/>
      <w:bookmarkStart w:id="1018" w:name="_Toc62765633"/>
      <w:bookmarkStart w:id="1019" w:name="_Toc62816498"/>
      <w:bookmarkStart w:id="1020" w:name="_Toc62817257"/>
      <w:bookmarkStart w:id="1021" w:name="_Toc62818016"/>
      <w:bookmarkStart w:id="1022" w:name="_Toc62765634"/>
      <w:bookmarkStart w:id="1023" w:name="_Toc62816499"/>
      <w:bookmarkStart w:id="1024" w:name="_Toc62817258"/>
      <w:bookmarkStart w:id="1025" w:name="_Toc62818017"/>
      <w:bookmarkStart w:id="1026" w:name="_Toc62765635"/>
      <w:bookmarkStart w:id="1027" w:name="_Toc62816500"/>
      <w:bookmarkStart w:id="1028" w:name="_Toc62817259"/>
      <w:bookmarkStart w:id="1029" w:name="_Toc62818018"/>
      <w:bookmarkStart w:id="1030" w:name="_Toc62765636"/>
      <w:bookmarkStart w:id="1031" w:name="_Toc62816501"/>
      <w:bookmarkStart w:id="1032" w:name="_Toc62817260"/>
      <w:bookmarkStart w:id="1033" w:name="_Toc62818019"/>
      <w:bookmarkStart w:id="1034" w:name="_Toc62765637"/>
      <w:bookmarkStart w:id="1035" w:name="_Toc62816502"/>
      <w:bookmarkStart w:id="1036" w:name="_Toc62817261"/>
      <w:bookmarkStart w:id="1037" w:name="_Toc62818020"/>
      <w:bookmarkStart w:id="1038" w:name="_Toc62765638"/>
      <w:bookmarkStart w:id="1039" w:name="_Toc62816503"/>
      <w:bookmarkStart w:id="1040" w:name="_Toc62817262"/>
      <w:bookmarkStart w:id="1041" w:name="_Toc62818021"/>
      <w:bookmarkStart w:id="1042" w:name="_Toc62765639"/>
      <w:bookmarkStart w:id="1043" w:name="_Toc62816504"/>
      <w:bookmarkStart w:id="1044" w:name="_Toc62817263"/>
      <w:bookmarkStart w:id="1045" w:name="_Toc62818022"/>
      <w:bookmarkStart w:id="1046" w:name="_Toc62765640"/>
      <w:bookmarkStart w:id="1047" w:name="_Toc62816505"/>
      <w:bookmarkStart w:id="1048" w:name="_Toc62817264"/>
      <w:bookmarkStart w:id="1049" w:name="_Toc62818023"/>
      <w:bookmarkStart w:id="1050" w:name="_Toc62765641"/>
      <w:bookmarkStart w:id="1051" w:name="_Toc62816506"/>
      <w:bookmarkStart w:id="1052" w:name="_Toc62817265"/>
      <w:bookmarkStart w:id="1053" w:name="_Toc62818024"/>
      <w:bookmarkStart w:id="1054" w:name="_Toc62765642"/>
      <w:bookmarkStart w:id="1055" w:name="_Toc62816507"/>
      <w:bookmarkStart w:id="1056" w:name="_Toc62817266"/>
      <w:bookmarkStart w:id="1057" w:name="_Toc62818025"/>
      <w:bookmarkStart w:id="1058" w:name="_Toc62765643"/>
      <w:bookmarkStart w:id="1059" w:name="_Toc62816508"/>
      <w:bookmarkStart w:id="1060" w:name="_Toc62817267"/>
      <w:bookmarkStart w:id="1061" w:name="_Toc62818026"/>
      <w:bookmarkStart w:id="1062" w:name="_Toc62765644"/>
      <w:bookmarkStart w:id="1063" w:name="_Toc62816509"/>
      <w:bookmarkStart w:id="1064" w:name="_Toc62817268"/>
      <w:bookmarkStart w:id="1065" w:name="_Toc62818027"/>
      <w:bookmarkStart w:id="1066" w:name="_Toc62765645"/>
      <w:bookmarkStart w:id="1067" w:name="_Toc62816510"/>
      <w:bookmarkStart w:id="1068" w:name="_Toc62817269"/>
      <w:bookmarkStart w:id="1069" w:name="_Toc62818028"/>
      <w:bookmarkStart w:id="1070" w:name="_Toc62765646"/>
      <w:bookmarkStart w:id="1071" w:name="_Toc62816511"/>
      <w:bookmarkStart w:id="1072" w:name="_Toc62817270"/>
      <w:bookmarkStart w:id="1073" w:name="_Toc62818029"/>
      <w:bookmarkStart w:id="1074" w:name="_Toc61538852"/>
      <w:bookmarkStart w:id="1075" w:name="_Toc61539203"/>
      <w:bookmarkStart w:id="1076" w:name="_Toc61539906"/>
      <w:bookmarkStart w:id="1077" w:name="_Toc61540263"/>
      <w:bookmarkStart w:id="1078" w:name="_Toc61540614"/>
      <w:bookmarkStart w:id="1079" w:name="_Toc61540965"/>
      <w:bookmarkStart w:id="1080" w:name="_Toc61541315"/>
      <w:bookmarkStart w:id="1081" w:name="_Toc62765647"/>
      <w:bookmarkStart w:id="1082" w:name="_Toc62816512"/>
      <w:bookmarkStart w:id="1083" w:name="_Toc62817271"/>
      <w:bookmarkStart w:id="1084" w:name="_Toc62818030"/>
      <w:bookmarkStart w:id="1085" w:name="_Toc61538853"/>
      <w:bookmarkStart w:id="1086" w:name="_Toc61539204"/>
      <w:bookmarkStart w:id="1087" w:name="_Toc61539907"/>
      <w:bookmarkStart w:id="1088" w:name="_Toc61540264"/>
      <w:bookmarkStart w:id="1089" w:name="_Toc61540615"/>
      <w:bookmarkStart w:id="1090" w:name="_Toc61540966"/>
      <w:bookmarkStart w:id="1091" w:name="_Toc61541316"/>
      <w:bookmarkStart w:id="1092" w:name="_Toc62765648"/>
      <w:bookmarkStart w:id="1093" w:name="_Toc62816513"/>
      <w:bookmarkStart w:id="1094" w:name="_Toc62817272"/>
      <w:bookmarkStart w:id="1095" w:name="_Toc62818031"/>
      <w:bookmarkStart w:id="1096" w:name="_Toc61538854"/>
      <w:bookmarkStart w:id="1097" w:name="_Toc61539205"/>
      <w:bookmarkStart w:id="1098" w:name="_Toc61539908"/>
      <w:bookmarkStart w:id="1099" w:name="_Toc61540265"/>
      <w:bookmarkStart w:id="1100" w:name="_Toc61540616"/>
      <w:bookmarkStart w:id="1101" w:name="_Toc61540967"/>
      <w:bookmarkStart w:id="1102" w:name="_Toc61541317"/>
      <w:bookmarkStart w:id="1103" w:name="_Toc62765649"/>
      <w:bookmarkStart w:id="1104" w:name="_Toc62816514"/>
      <w:bookmarkStart w:id="1105" w:name="_Toc62817273"/>
      <w:bookmarkStart w:id="1106" w:name="_Toc62818032"/>
      <w:bookmarkStart w:id="1107" w:name="_Toc61538856"/>
      <w:bookmarkStart w:id="1108" w:name="_Toc61539207"/>
      <w:bookmarkStart w:id="1109" w:name="_Toc61539910"/>
      <w:bookmarkStart w:id="1110" w:name="_Toc61540267"/>
      <w:bookmarkStart w:id="1111" w:name="_Toc61540618"/>
      <w:bookmarkStart w:id="1112" w:name="_Toc61540969"/>
      <w:bookmarkStart w:id="1113" w:name="_Toc61541319"/>
      <w:bookmarkStart w:id="1114" w:name="_Toc62765650"/>
      <w:bookmarkStart w:id="1115" w:name="_Toc62816515"/>
      <w:bookmarkStart w:id="1116" w:name="_Toc62817274"/>
      <w:bookmarkStart w:id="1117" w:name="_Toc62818033"/>
      <w:bookmarkStart w:id="1118" w:name="_Toc61538857"/>
      <w:bookmarkStart w:id="1119" w:name="_Toc61539208"/>
      <w:bookmarkStart w:id="1120" w:name="_Toc61539911"/>
      <w:bookmarkStart w:id="1121" w:name="_Toc61540268"/>
      <w:bookmarkStart w:id="1122" w:name="_Toc61540619"/>
      <w:bookmarkStart w:id="1123" w:name="_Toc61540970"/>
      <w:bookmarkStart w:id="1124" w:name="_Toc61541320"/>
      <w:bookmarkStart w:id="1125" w:name="_Toc62765651"/>
      <w:bookmarkStart w:id="1126" w:name="_Toc62816516"/>
      <w:bookmarkStart w:id="1127" w:name="_Toc62817275"/>
      <w:bookmarkStart w:id="1128" w:name="_Toc62818034"/>
      <w:bookmarkStart w:id="1129" w:name="_Toc61538858"/>
      <w:bookmarkStart w:id="1130" w:name="_Toc61539209"/>
      <w:bookmarkStart w:id="1131" w:name="_Toc61539912"/>
      <w:bookmarkStart w:id="1132" w:name="_Toc61540269"/>
      <w:bookmarkStart w:id="1133" w:name="_Toc61540620"/>
      <w:bookmarkStart w:id="1134" w:name="_Toc61540971"/>
      <w:bookmarkStart w:id="1135" w:name="_Toc61541321"/>
      <w:bookmarkStart w:id="1136" w:name="_Toc62765652"/>
      <w:bookmarkStart w:id="1137" w:name="_Toc62816517"/>
      <w:bookmarkStart w:id="1138" w:name="_Toc62817276"/>
      <w:bookmarkStart w:id="1139" w:name="_Toc62818035"/>
      <w:bookmarkStart w:id="1140" w:name="_Toc61538859"/>
      <w:bookmarkStart w:id="1141" w:name="_Toc61539210"/>
      <w:bookmarkStart w:id="1142" w:name="_Toc61539913"/>
      <w:bookmarkStart w:id="1143" w:name="_Toc61540270"/>
      <w:bookmarkStart w:id="1144" w:name="_Toc61540621"/>
      <w:bookmarkStart w:id="1145" w:name="_Toc61540972"/>
      <w:bookmarkStart w:id="1146" w:name="_Toc61541322"/>
      <w:bookmarkStart w:id="1147" w:name="_Toc62765653"/>
      <w:bookmarkStart w:id="1148" w:name="_Toc62816518"/>
      <w:bookmarkStart w:id="1149" w:name="_Toc62817277"/>
      <w:bookmarkStart w:id="1150" w:name="_Toc62818036"/>
      <w:bookmarkStart w:id="1151" w:name="_Toc61538860"/>
      <w:bookmarkStart w:id="1152" w:name="_Toc61539211"/>
      <w:bookmarkStart w:id="1153" w:name="_Toc61539914"/>
      <w:bookmarkStart w:id="1154" w:name="_Toc61540271"/>
      <w:bookmarkStart w:id="1155" w:name="_Toc61540622"/>
      <w:bookmarkStart w:id="1156" w:name="_Toc61540973"/>
      <w:bookmarkStart w:id="1157" w:name="_Toc61541323"/>
      <w:bookmarkStart w:id="1158" w:name="_Toc62765654"/>
      <w:bookmarkStart w:id="1159" w:name="_Toc62816519"/>
      <w:bookmarkStart w:id="1160" w:name="_Toc62817278"/>
      <w:bookmarkStart w:id="1161" w:name="_Toc62818037"/>
      <w:bookmarkStart w:id="1162" w:name="_Toc61538861"/>
      <w:bookmarkStart w:id="1163" w:name="_Toc61539212"/>
      <w:bookmarkStart w:id="1164" w:name="_Toc61539915"/>
      <w:bookmarkStart w:id="1165" w:name="_Toc61540272"/>
      <w:bookmarkStart w:id="1166" w:name="_Toc61540623"/>
      <w:bookmarkStart w:id="1167" w:name="_Toc61540974"/>
      <w:bookmarkStart w:id="1168" w:name="_Toc61541324"/>
      <w:bookmarkStart w:id="1169" w:name="_Toc62765655"/>
      <w:bookmarkStart w:id="1170" w:name="_Toc62816520"/>
      <w:bookmarkStart w:id="1171" w:name="_Toc62817279"/>
      <w:bookmarkStart w:id="1172" w:name="_Toc62818038"/>
      <w:bookmarkStart w:id="1173" w:name="_Toc61538862"/>
      <w:bookmarkStart w:id="1174" w:name="_Toc61539213"/>
      <w:bookmarkStart w:id="1175" w:name="_Toc61539916"/>
      <w:bookmarkStart w:id="1176" w:name="_Toc61540273"/>
      <w:bookmarkStart w:id="1177" w:name="_Toc61540624"/>
      <w:bookmarkStart w:id="1178" w:name="_Toc61540975"/>
      <w:bookmarkStart w:id="1179" w:name="_Toc61541325"/>
      <w:bookmarkStart w:id="1180" w:name="_Toc62765656"/>
      <w:bookmarkStart w:id="1181" w:name="_Toc62816521"/>
      <w:bookmarkStart w:id="1182" w:name="_Toc62817280"/>
      <w:bookmarkStart w:id="1183" w:name="_Toc62818039"/>
      <w:bookmarkStart w:id="1184" w:name="_Toc61538863"/>
      <w:bookmarkStart w:id="1185" w:name="_Toc61539214"/>
      <w:bookmarkStart w:id="1186" w:name="_Toc61539917"/>
      <w:bookmarkStart w:id="1187" w:name="_Toc61540274"/>
      <w:bookmarkStart w:id="1188" w:name="_Toc61540625"/>
      <w:bookmarkStart w:id="1189" w:name="_Toc61540976"/>
      <w:bookmarkStart w:id="1190" w:name="_Toc61541326"/>
      <w:bookmarkStart w:id="1191" w:name="_Toc62765657"/>
      <w:bookmarkStart w:id="1192" w:name="_Toc62816522"/>
      <w:bookmarkStart w:id="1193" w:name="_Toc62817281"/>
      <w:bookmarkStart w:id="1194" w:name="_Toc62818040"/>
      <w:bookmarkStart w:id="1195" w:name="_Toc61538864"/>
      <w:bookmarkStart w:id="1196" w:name="_Toc61539215"/>
      <w:bookmarkStart w:id="1197" w:name="_Toc61539918"/>
      <w:bookmarkStart w:id="1198" w:name="_Toc61540275"/>
      <w:bookmarkStart w:id="1199" w:name="_Toc61540626"/>
      <w:bookmarkStart w:id="1200" w:name="_Toc61540977"/>
      <w:bookmarkStart w:id="1201" w:name="_Toc61541327"/>
      <w:bookmarkStart w:id="1202" w:name="_Toc62765658"/>
      <w:bookmarkStart w:id="1203" w:name="_Toc62816523"/>
      <w:bookmarkStart w:id="1204" w:name="_Toc62817282"/>
      <w:bookmarkStart w:id="1205" w:name="_Toc62818041"/>
      <w:bookmarkStart w:id="1206" w:name="_Toc61538867"/>
      <w:bookmarkStart w:id="1207" w:name="_Toc61539218"/>
      <w:bookmarkStart w:id="1208" w:name="_Toc61539921"/>
      <w:bookmarkStart w:id="1209" w:name="_Toc61540278"/>
      <w:bookmarkStart w:id="1210" w:name="_Toc61540629"/>
      <w:bookmarkStart w:id="1211" w:name="_Toc61540980"/>
      <w:bookmarkStart w:id="1212" w:name="_Toc61541330"/>
      <w:bookmarkStart w:id="1213" w:name="_Toc62765661"/>
      <w:bookmarkStart w:id="1214" w:name="_Toc62816526"/>
      <w:bookmarkStart w:id="1215" w:name="_Toc62817285"/>
      <w:bookmarkStart w:id="1216" w:name="_Toc62818044"/>
      <w:bookmarkStart w:id="1217" w:name="_Toc61538891"/>
      <w:bookmarkStart w:id="1218" w:name="_Toc61539242"/>
      <w:bookmarkStart w:id="1219" w:name="_Toc61539945"/>
      <w:bookmarkStart w:id="1220" w:name="_Toc61540302"/>
      <w:bookmarkStart w:id="1221" w:name="_Toc61540653"/>
      <w:bookmarkStart w:id="1222" w:name="_Toc61541004"/>
      <w:bookmarkStart w:id="1223" w:name="_Toc61541354"/>
      <w:bookmarkStart w:id="1224" w:name="_Toc62765685"/>
      <w:bookmarkStart w:id="1225" w:name="_Toc62816550"/>
      <w:bookmarkStart w:id="1226" w:name="_Toc62817309"/>
      <w:bookmarkStart w:id="1227" w:name="_Toc62818068"/>
      <w:bookmarkStart w:id="1228" w:name="_Toc61538892"/>
      <w:bookmarkStart w:id="1229" w:name="_Toc61539243"/>
      <w:bookmarkStart w:id="1230" w:name="_Toc61539946"/>
      <w:bookmarkStart w:id="1231" w:name="_Toc61540303"/>
      <w:bookmarkStart w:id="1232" w:name="_Toc61540654"/>
      <w:bookmarkStart w:id="1233" w:name="_Toc61541005"/>
      <w:bookmarkStart w:id="1234" w:name="_Toc61541355"/>
      <w:bookmarkStart w:id="1235" w:name="_Toc62765686"/>
      <w:bookmarkStart w:id="1236" w:name="_Toc62816551"/>
      <w:bookmarkStart w:id="1237" w:name="_Toc62817310"/>
      <w:bookmarkStart w:id="1238" w:name="_Toc62818069"/>
      <w:bookmarkStart w:id="1239" w:name="_Toc61538893"/>
      <w:bookmarkStart w:id="1240" w:name="_Toc61539244"/>
      <w:bookmarkStart w:id="1241" w:name="_Toc61539947"/>
      <w:bookmarkStart w:id="1242" w:name="_Toc61540304"/>
      <w:bookmarkStart w:id="1243" w:name="_Toc61540655"/>
      <w:bookmarkStart w:id="1244" w:name="_Toc61541006"/>
      <w:bookmarkStart w:id="1245" w:name="_Toc61541356"/>
      <w:bookmarkStart w:id="1246" w:name="_Toc62765687"/>
      <w:bookmarkStart w:id="1247" w:name="_Toc62816552"/>
      <w:bookmarkStart w:id="1248" w:name="_Toc62817311"/>
      <w:bookmarkStart w:id="1249" w:name="_Toc62818070"/>
      <w:bookmarkStart w:id="1250" w:name="_Toc61538894"/>
      <w:bookmarkStart w:id="1251" w:name="_Toc61539245"/>
      <w:bookmarkStart w:id="1252" w:name="_Toc61539948"/>
      <w:bookmarkStart w:id="1253" w:name="_Toc61540305"/>
      <w:bookmarkStart w:id="1254" w:name="_Toc61540656"/>
      <w:bookmarkStart w:id="1255" w:name="_Toc61541007"/>
      <w:bookmarkStart w:id="1256" w:name="_Toc61541357"/>
      <w:bookmarkStart w:id="1257" w:name="_Toc62765688"/>
      <w:bookmarkStart w:id="1258" w:name="_Toc62816553"/>
      <w:bookmarkStart w:id="1259" w:name="_Toc62817312"/>
      <w:bookmarkStart w:id="1260" w:name="_Toc62818071"/>
      <w:bookmarkStart w:id="1261" w:name="_Toc61538923"/>
      <w:bookmarkStart w:id="1262" w:name="_Toc61539274"/>
      <w:bookmarkStart w:id="1263" w:name="_Toc61539977"/>
      <w:bookmarkStart w:id="1264" w:name="_Toc61540334"/>
      <w:bookmarkStart w:id="1265" w:name="_Toc61540685"/>
      <w:bookmarkStart w:id="1266" w:name="_Toc61541036"/>
      <w:bookmarkStart w:id="1267" w:name="_Toc61541386"/>
      <w:bookmarkStart w:id="1268" w:name="_Toc62765717"/>
      <w:bookmarkStart w:id="1269" w:name="_Toc62816582"/>
      <w:bookmarkStart w:id="1270" w:name="_Toc62817341"/>
      <w:bookmarkStart w:id="1271" w:name="_Toc62818100"/>
      <w:bookmarkStart w:id="1272" w:name="_Toc61538926"/>
      <w:bookmarkStart w:id="1273" w:name="_Toc61539277"/>
      <w:bookmarkStart w:id="1274" w:name="_Toc61539980"/>
      <w:bookmarkStart w:id="1275" w:name="_Toc61540337"/>
      <w:bookmarkStart w:id="1276" w:name="_Toc61540688"/>
      <w:bookmarkStart w:id="1277" w:name="_Toc61541039"/>
      <w:bookmarkStart w:id="1278" w:name="_Toc61541389"/>
      <w:bookmarkStart w:id="1279" w:name="_Toc62765720"/>
      <w:bookmarkStart w:id="1280" w:name="_Toc62816585"/>
      <w:bookmarkStart w:id="1281" w:name="_Toc62817344"/>
      <w:bookmarkStart w:id="1282" w:name="_Toc62818103"/>
      <w:bookmarkStart w:id="1283" w:name="_Toc61538959"/>
      <w:bookmarkStart w:id="1284" w:name="_Toc61539310"/>
      <w:bookmarkStart w:id="1285" w:name="_Toc61540013"/>
      <w:bookmarkStart w:id="1286" w:name="_Toc61540370"/>
      <w:bookmarkStart w:id="1287" w:name="_Toc61540721"/>
      <w:bookmarkStart w:id="1288" w:name="_Toc61541072"/>
      <w:bookmarkStart w:id="1289" w:name="_Toc61541422"/>
      <w:bookmarkStart w:id="1290" w:name="_Toc62765753"/>
      <w:bookmarkStart w:id="1291" w:name="_Toc62816618"/>
      <w:bookmarkStart w:id="1292" w:name="_Toc62817377"/>
      <w:bookmarkStart w:id="1293" w:name="_Toc62818136"/>
      <w:bookmarkStart w:id="1294" w:name="_Toc61538960"/>
      <w:bookmarkStart w:id="1295" w:name="_Toc61539311"/>
      <w:bookmarkStart w:id="1296" w:name="_Toc61540014"/>
      <w:bookmarkStart w:id="1297" w:name="_Toc61540371"/>
      <w:bookmarkStart w:id="1298" w:name="_Toc61540722"/>
      <w:bookmarkStart w:id="1299" w:name="_Toc61541073"/>
      <w:bookmarkStart w:id="1300" w:name="_Toc61541423"/>
      <w:bookmarkStart w:id="1301" w:name="_Toc62765754"/>
      <w:bookmarkStart w:id="1302" w:name="_Toc62816619"/>
      <w:bookmarkStart w:id="1303" w:name="_Toc62817378"/>
      <w:bookmarkStart w:id="1304" w:name="_Toc62818137"/>
      <w:bookmarkStart w:id="1305" w:name="_Toc61538961"/>
      <w:bookmarkStart w:id="1306" w:name="_Toc61539312"/>
      <w:bookmarkStart w:id="1307" w:name="_Toc61540015"/>
      <w:bookmarkStart w:id="1308" w:name="_Toc61540372"/>
      <w:bookmarkStart w:id="1309" w:name="_Toc61540723"/>
      <w:bookmarkStart w:id="1310" w:name="_Toc61541074"/>
      <w:bookmarkStart w:id="1311" w:name="_Toc61541424"/>
      <w:bookmarkStart w:id="1312" w:name="_Toc62765755"/>
      <w:bookmarkStart w:id="1313" w:name="_Toc62816620"/>
      <w:bookmarkStart w:id="1314" w:name="_Toc62817379"/>
      <w:bookmarkStart w:id="1315" w:name="_Toc62818138"/>
      <w:bookmarkStart w:id="1316" w:name="_Toc61538962"/>
      <w:bookmarkStart w:id="1317" w:name="_Toc61539313"/>
      <w:bookmarkStart w:id="1318" w:name="_Toc61540016"/>
      <w:bookmarkStart w:id="1319" w:name="_Toc61540373"/>
      <w:bookmarkStart w:id="1320" w:name="_Toc61540724"/>
      <w:bookmarkStart w:id="1321" w:name="_Toc61541075"/>
      <w:bookmarkStart w:id="1322" w:name="_Toc61541425"/>
      <w:bookmarkStart w:id="1323" w:name="_Toc62765756"/>
      <w:bookmarkStart w:id="1324" w:name="_Toc62816621"/>
      <w:bookmarkStart w:id="1325" w:name="_Toc62817380"/>
      <w:bookmarkStart w:id="1326" w:name="_Toc62818139"/>
      <w:bookmarkStart w:id="1327" w:name="_Toc61538963"/>
      <w:bookmarkStart w:id="1328" w:name="_Toc61539314"/>
      <w:bookmarkStart w:id="1329" w:name="_Toc61540017"/>
      <w:bookmarkStart w:id="1330" w:name="_Toc61540374"/>
      <w:bookmarkStart w:id="1331" w:name="_Toc61540725"/>
      <w:bookmarkStart w:id="1332" w:name="_Toc61541076"/>
      <w:bookmarkStart w:id="1333" w:name="_Toc61541426"/>
      <w:bookmarkStart w:id="1334" w:name="_Toc62765757"/>
      <w:bookmarkStart w:id="1335" w:name="_Toc62816622"/>
      <w:bookmarkStart w:id="1336" w:name="_Toc62817381"/>
      <w:bookmarkStart w:id="1337" w:name="_Toc62818140"/>
      <w:bookmarkStart w:id="1338" w:name="_Toc61538964"/>
      <w:bookmarkStart w:id="1339" w:name="_Toc61539315"/>
      <w:bookmarkStart w:id="1340" w:name="_Toc61540018"/>
      <w:bookmarkStart w:id="1341" w:name="_Toc61540375"/>
      <w:bookmarkStart w:id="1342" w:name="_Toc61540726"/>
      <w:bookmarkStart w:id="1343" w:name="_Toc61541077"/>
      <w:bookmarkStart w:id="1344" w:name="_Toc61541427"/>
      <w:bookmarkStart w:id="1345" w:name="_Toc62765758"/>
      <w:bookmarkStart w:id="1346" w:name="_Toc62816623"/>
      <w:bookmarkStart w:id="1347" w:name="_Toc62817382"/>
      <w:bookmarkStart w:id="1348" w:name="_Toc62818141"/>
      <w:bookmarkStart w:id="1349" w:name="_Toc61538965"/>
      <w:bookmarkStart w:id="1350" w:name="_Toc61539316"/>
      <w:bookmarkStart w:id="1351" w:name="_Toc61540019"/>
      <w:bookmarkStart w:id="1352" w:name="_Toc61540376"/>
      <w:bookmarkStart w:id="1353" w:name="_Toc61540727"/>
      <w:bookmarkStart w:id="1354" w:name="_Toc61541078"/>
      <w:bookmarkStart w:id="1355" w:name="_Toc61541428"/>
      <w:bookmarkStart w:id="1356" w:name="_Toc62765759"/>
      <w:bookmarkStart w:id="1357" w:name="_Toc62816624"/>
      <w:bookmarkStart w:id="1358" w:name="_Toc62817383"/>
      <w:bookmarkStart w:id="1359" w:name="_Toc62818142"/>
      <w:bookmarkStart w:id="1360" w:name="_Toc61538969"/>
      <w:bookmarkStart w:id="1361" w:name="_Toc61539320"/>
      <w:bookmarkStart w:id="1362" w:name="_Toc61540023"/>
      <w:bookmarkStart w:id="1363" w:name="_Toc61540380"/>
      <w:bookmarkStart w:id="1364" w:name="_Toc61540731"/>
      <w:bookmarkStart w:id="1365" w:name="_Toc61541082"/>
      <w:bookmarkStart w:id="1366" w:name="_Toc61541432"/>
      <w:bookmarkStart w:id="1367" w:name="_Toc62765763"/>
      <w:bookmarkStart w:id="1368" w:name="_Toc62816628"/>
      <w:bookmarkStart w:id="1369" w:name="_Toc62817387"/>
      <w:bookmarkStart w:id="1370" w:name="_Toc62818146"/>
      <w:bookmarkStart w:id="1371" w:name="_Toc61538970"/>
      <w:bookmarkStart w:id="1372" w:name="_Toc61539321"/>
      <w:bookmarkStart w:id="1373" w:name="_Toc61540024"/>
      <w:bookmarkStart w:id="1374" w:name="_Toc61540381"/>
      <w:bookmarkStart w:id="1375" w:name="_Toc61540732"/>
      <w:bookmarkStart w:id="1376" w:name="_Toc61541083"/>
      <w:bookmarkStart w:id="1377" w:name="_Toc61541433"/>
      <w:bookmarkStart w:id="1378" w:name="_Toc62765764"/>
      <w:bookmarkStart w:id="1379" w:name="_Toc62816629"/>
      <w:bookmarkStart w:id="1380" w:name="_Toc62817388"/>
      <w:bookmarkStart w:id="1381" w:name="_Toc62818147"/>
      <w:bookmarkStart w:id="1382" w:name="_Toc61538971"/>
      <w:bookmarkStart w:id="1383" w:name="_Toc61539322"/>
      <w:bookmarkStart w:id="1384" w:name="_Toc61540025"/>
      <w:bookmarkStart w:id="1385" w:name="_Toc61540382"/>
      <w:bookmarkStart w:id="1386" w:name="_Toc61540733"/>
      <w:bookmarkStart w:id="1387" w:name="_Toc61541084"/>
      <w:bookmarkStart w:id="1388" w:name="_Toc61541434"/>
      <w:bookmarkStart w:id="1389" w:name="_Toc62765765"/>
      <w:bookmarkStart w:id="1390" w:name="_Toc62816630"/>
      <w:bookmarkStart w:id="1391" w:name="_Toc62817389"/>
      <w:bookmarkStart w:id="1392" w:name="_Toc62818148"/>
      <w:bookmarkStart w:id="1393" w:name="_Toc61538972"/>
      <w:bookmarkStart w:id="1394" w:name="_Toc61539323"/>
      <w:bookmarkStart w:id="1395" w:name="_Toc61540026"/>
      <w:bookmarkStart w:id="1396" w:name="_Toc61540383"/>
      <w:bookmarkStart w:id="1397" w:name="_Toc61540734"/>
      <w:bookmarkStart w:id="1398" w:name="_Toc61541085"/>
      <w:bookmarkStart w:id="1399" w:name="_Toc61541435"/>
      <w:bookmarkStart w:id="1400" w:name="_Toc62765766"/>
      <w:bookmarkStart w:id="1401" w:name="_Toc62816631"/>
      <w:bookmarkStart w:id="1402" w:name="_Toc62817390"/>
      <w:bookmarkStart w:id="1403" w:name="_Toc62818149"/>
      <w:bookmarkStart w:id="1404" w:name="_Toc61538973"/>
      <w:bookmarkStart w:id="1405" w:name="_Toc61539324"/>
      <w:bookmarkStart w:id="1406" w:name="_Toc61540027"/>
      <w:bookmarkStart w:id="1407" w:name="_Toc61540384"/>
      <w:bookmarkStart w:id="1408" w:name="_Toc61540735"/>
      <w:bookmarkStart w:id="1409" w:name="_Toc61541086"/>
      <w:bookmarkStart w:id="1410" w:name="_Toc61541436"/>
      <w:bookmarkStart w:id="1411" w:name="_Toc62765767"/>
      <w:bookmarkStart w:id="1412" w:name="_Toc62816632"/>
      <w:bookmarkStart w:id="1413" w:name="_Toc62817391"/>
      <w:bookmarkStart w:id="1414" w:name="_Toc62818150"/>
      <w:bookmarkStart w:id="1415" w:name="_Toc61538974"/>
      <w:bookmarkStart w:id="1416" w:name="_Toc61539325"/>
      <w:bookmarkStart w:id="1417" w:name="_Toc61540028"/>
      <w:bookmarkStart w:id="1418" w:name="_Toc61540385"/>
      <w:bookmarkStart w:id="1419" w:name="_Toc61540736"/>
      <w:bookmarkStart w:id="1420" w:name="_Toc61541087"/>
      <w:bookmarkStart w:id="1421" w:name="_Toc61541437"/>
      <w:bookmarkStart w:id="1422" w:name="_Toc62765768"/>
      <w:bookmarkStart w:id="1423" w:name="_Toc62816633"/>
      <w:bookmarkStart w:id="1424" w:name="_Toc62817392"/>
      <w:bookmarkStart w:id="1425" w:name="_Toc62818151"/>
      <w:bookmarkStart w:id="1426" w:name="_Toc61538976"/>
      <w:bookmarkStart w:id="1427" w:name="_Toc61539327"/>
      <w:bookmarkStart w:id="1428" w:name="_Toc61540030"/>
      <w:bookmarkStart w:id="1429" w:name="_Toc61540387"/>
      <w:bookmarkStart w:id="1430" w:name="_Toc61540738"/>
      <w:bookmarkStart w:id="1431" w:name="_Toc61541089"/>
      <w:bookmarkStart w:id="1432" w:name="_Toc61541439"/>
      <w:bookmarkStart w:id="1433" w:name="_Toc62765770"/>
      <w:bookmarkStart w:id="1434" w:name="_Toc62816635"/>
      <w:bookmarkStart w:id="1435" w:name="_Toc62817394"/>
      <w:bookmarkStart w:id="1436" w:name="_Toc62818153"/>
      <w:bookmarkStart w:id="1437" w:name="_Toc61538977"/>
      <w:bookmarkStart w:id="1438" w:name="_Toc61539328"/>
      <w:bookmarkStart w:id="1439" w:name="_Toc61540031"/>
      <w:bookmarkStart w:id="1440" w:name="_Toc61540388"/>
      <w:bookmarkStart w:id="1441" w:name="_Toc61540739"/>
      <w:bookmarkStart w:id="1442" w:name="_Toc61541090"/>
      <w:bookmarkStart w:id="1443" w:name="_Toc61541440"/>
      <w:bookmarkStart w:id="1444" w:name="_Toc62765771"/>
      <w:bookmarkStart w:id="1445" w:name="_Toc62816636"/>
      <w:bookmarkStart w:id="1446" w:name="_Toc62817395"/>
      <w:bookmarkStart w:id="1447" w:name="_Toc62818154"/>
      <w:bookmarkStart w:id="1448" w:name="_Toc61538978"/>
      <w:bookmarkStart w:id="1449" w:name="_Toc61539329"/>
      <w:bookmarkStart w:id="1450" w:name="_Toc61540032"/>
      <w:bookmarkStart w:id="1451" w:name="_Toc61540389"/>
      <w:bookmarkStart w:id="1452" w:name="_Toc61540740"/>
      <w:bookmarkStart w:id="1453" w:name="_Toc61541091"/>
      <w:bookmarkStart w:id="1454" w:name="_Toc61541441"/>
      <w:bookmarkStart w:id="1455" w:name="_Toc62765772"/>
      <w:bookmarkStart w:id="1456" w:name="_Toc62816637"/>
      <w:bookmarkStart w:id="1457" w:name="_Toc62817396"/>
      <w:bookmarkStart w:id="1458" w:name="_Toc62818155"/>
      <w:bookmarkStart w:id="1459" w:name="_Toc61538979"/>
      <w:bookmarkStart w:id="1460" w:name="_Toc61539330"/>
      <w:bookmarkStart w:id="1461" w:name="_Toc61540033"/>
      <w:bookmarkStart w:id="1462" w:name="_Toc61540390"/>
      <w:bookmarkStart w:id="1463" w:name="_Toc61540741"/>
      <w:bookmarkStart w:id="1464" w:name="_Toc61541092"/>
      <w:bookmarkStart w:id="1465" w:name="_Toc61541442"/>
      <w:bookmarkStart w:id="1466" w:name="_Toc62765773"/>
      <w:bookmarkStart w:id="1467" w:name="_Toc62816638"/>
      <w:bookmarkStart w:id="1468" w:name="_Toc62817397"/>
      <w:bookmarkStart w:id="1469" w:name="_Toc62818156"/>
      <w:bookmarkStart w:id="1470" w:name="_Toc61538981"/>
      <w:bookmarkStart w:id="1471" w:name="_Toc61539332"/>
      <w:bookmarkStart w:id="1472" w:name="_Toc61540035"/>
      <w:bookmarkStart w:id="1473" w:name="_Toc61540392"/>
      <w:bookmarkStart w:id="1474" w:name="_Toc61540743"/>
      <w:bookmarkStart w:id="1475" w:name="_Toc61541094"/>
      <w:bookmarkStart w:id="1476" w:name="_Toc61541444"/>
      <w:bookmarkStart w:id="1477" w:name="_Toc62765775"/>
      <w:bookmarkStart w:id="1478" w:name="_Toc62816640"/>
      <w:bookmarkStart w:id="1479" w:name="_Toc62817399"/>
      <w:bookmarkStart w:id="1480" w:name="_Toc62818158"/>
      <w:bookmarkStart w:id="1481" w:name="_Toc61538982"/>
      <w:bookmarkStart w:id="1482" w:name="_Toc61539333"/>
      <w:bookmarkStart w:id="1483" w:name="_Toc61540036"/>
      <w:bookmarkStart w:id="1484" w:name="_Toc61540393"/>
      <w:bookmarkStart w:id="1485" w:name="_Toc61540744"/>
      <w:bookmarkStart w:id="1486" w:name="_Toc61541095"/>
      <w:bookmarkStart w:id="1487" w:name="_Toc61541445"/>
      <w:bookmarkStart w:id="1488" w:name="_Toc62765776"/>
      <w:bookmarkStart w:id="1489" w:name="_Toc62816641"/>
      <w:bookmarkStart w:id="1490" w:name="_Toc62817400"/>
      <w:bookmarkStart w:id="1491" w:name="_Toc62818159"/>
      <w:bookmarkStart w:id="1492" w:name="_Toc61538983"/>
      <w:bookmarkStart w:id="1493" w:name="_Toc61539334"/>
      <w:bookmarkStart w:id="1494" w:name="_Toc61540037"/>
      <w:bookmarkStart w:id="1495" w:name="_Toc61540394"/>
      <w:bookmarkStart w:id="1496" w:name="_Toc61540745"/>
      <w:bookmarkStart w:id="1497" w:name="_Toc61541096"/>
      <w:bookmarkStart w:id="1498" w:name="_Toc61541446"/>
      <w:bookmarkStart w:id="1499" w:name="_Toc62765777"/>
      <w:bookmarkStart w:id="1500" w:name="_Toc62816642"/>
      <w:bookmarkStart w:id="1501" w:name="_Toc62817401"/>
      <w:bookmarkStart w:id="1502" w:name="_Toc62818160"/>
      <w:bookmarkStart w:id="1503" w:name="_Toc61538984"/>
      <w:bookmarkStart w:id="1504" w:name="_Toc61539335"/>
      <w:bookmarkStart w:id="1505" w:name="_Toc61540038"/>
      <w:bookmarkStart w:id="1506" w:name="_Toc61540395"/>
      <w:bookmarkStart w:id="1507" w:name="_Toc61540746"/>
      <w:bookmarkStart w:id="1508" w:name="_Toc61541097"/>
      <w:bookmarkStart w:id="1509" w:name="_Toc61541447"/>
      <w:bookmarkStart w:id="1510" w:name="_Toc62765778"/>
      <w:bookmarkStart w:id="1511" w:name="_Toc62816643"/>
      <w:bookmarkStart w:id="1512" w:name="_Toc62817402"/>
      <w:bookmarkStart w:id="1513" w:name="_Toc62818161"/>
      <w:bookmarkStart w:id="1514" w:name="_Toc61538985"/>
      <w:bookmarkStart w:id="1515" w:name="_Toc61539336"/>
      <w:bookmarkStart w:id="1516" w:name="_Toc61540039"/>
      <w:bookmarkStart w:id="1517" w:name="_Toc61540396"/>
      <w:bookmarkStart w:id="1518" w:name="_Toc61540747"/>
      <w:bookmarkStart w:id="1519" w:name="_Toc61541098"/>
      <w:bookmarkStart w:id="1520" w:name="_Toc61541448"/>
      <w:bookmarkStart w:id="1521" w:name="_Toc62765779"/>
      <w:bookmarkStart w:id="1522" w:name="_Toc62816644"/>
      <w:bookmarkStart w:id="1523" w:name="_Toc62817403"/>
      <w:bookmarkStart w:id="1524" w:name="_Toc62818162"/>
      <w:bookmarkStart w:id="1525" w:name="_Toc61538986"/>
      <w:bookmarkStart w:id="1526" w:name="_Toc61539337"/>
      <w:bookmarkStart w:id="1527" w:name="_Toc61540040"/>
      <w:bookmarkStart w:id="1528" w:name="_Toc61540397"/>
      <w:bookmarkStart w:id="1529" w:name="_Toc61540748"/>
      <w:bookmarkStart w:id="1530" w:name="_Toc61541099"/>
      <w:bookmarkStart w:id="1531" w:name="_Toc61541449"/>
      <w:bookmarkStart w:id="1532" w:name="_Toc62765780"/>
      <w:bookmarkStart w:id="1533" w:name="_Toc62816645"/>
      <w:bookmarkStart w:id="1534" w:name="_Toc62817404"/>
      <w:bookmarkStart w:id="1535" w:name="_Toc62818163"/>
      <w:bookmarkStart w:id="1536" w:name="_Toc61538987"/>
      <w:bookmarkStart w:id="1537" w:name="_Toc61539338"/>
      <w:bookmarkStart w:id="1538" w:name="_Toc61540041"/>
      <w:bookmarkStart w:id="1539" w:name="_Toc61540398"/>
      <w:bookmarkStart w:id="1540" w:name="_Toc61540749"/>
      <w:bookmarkStart w:id="1541" w:name="_Toc61541100"/>
      <w:bookmarkStart w:id="1542" w:name="_Toc61541450"/>
      <w:bookmarkStart w:id="1543" w:name="_Toc62765781"/>
      <w:bookmarkStart w:id="1544" w:name="_Toc62816646"/>
      <w:bookmarkStart w:id="1545" w:name="_Toc62817405"/>
      <w:bookmarkStart w:id="1546" w:name="_Toc62818164"/>
      <w:bookmarkStart w:id="1547" w:name="_Toc61538989"/>
      <w:bookmarkStart w:id="1548" w:name="_Toc61539340"/>
      <w:bookmarkStart w:id="1549" w:name="_Toc61540043"/>
      <w:bookmarkStart w:id="1550" w:name="_Toc61540400"/>
      <w:bookmarkStart w:id="1551" w:name="_Toc61540751"/>
      <w:bookmarkStart w:id="1552" w:name="_Toc61541102"/>
      <w:bookmarkStart w:id="1553" w:name="_Toc61541452"/>
      <w:bookmarkStart w:id="1554" w:name="_Toc62765783"/>
      <w:bookmarkStart w:id="1555" w:name="_Toc62816648"/>
      <w:bookmarkStart w:id="1556" w:name="_Toc62817407"/>
      <w:bookmarkStart w:id="1557" w:name="_Toc62818166"/>
      <w:bookmarkStart w:id="1558" w:name="_Toc61538990"/>
      <w:bookmarkStart w:id="1559" w:name="_Toc61539341"/>
      <w:bookmarkStart w:id="1560" w:name="_Toc61540044"/>
      <w:bookmarkStart w:id="1561" w:name="_Toc61540401"/>
      <w:bookmarkStart w:id="1562" w:name="_Toc61540752"/>
      <w:bookmarkStart w:id="1563" w:name="_Toc61541103"/>
      <w:bookmarkStart w:id="1564" w:name="_Toc61541453"/>
      <w:bookmarkStart w:id="1565" w:name="_Toc62765784"/>
      <w:bookmarkStart w:id="1566" w:name="_Toc62816649"/>
      <w:bookmarkStart w:id="1567" w:name="_Toc62817408"/>
      <w:bookmarkStart w:id="1568" w:name="_Toc62818167"/>
      <w:bookmarkStart w:id="1569" w:name="_Toc61538991"/>
      <w:bookmarkStart w:id="1570" w:name="_Toc61539342"/>
      <w:bookmarkStart w:id="1571" w:name="_Toc61540045"/>
      <w:bookmarkStart w:id="1572" w:name="_Toc61540402"/>
      <w:bookmarkStart w:id="1573" w:name="_Toc61540753"/>
      <w:bookmarkStart w:id="1574" w:name="_Toc61541104"/>
      <w:bookmarkStart w:id="1575" w:name="_Toc61541454"/>
      <w:bookmarkStart w:id="1576" w:name="_Toc62765785"/>
      <w:bookmarkStart w:id="1577" w:name="_Toc62816650"/>
      <w:bookmarkStart w:id="1578" w:name="_Toc62817409"/>
      <w:bookmarkStart w:id="1579" w:name="_Toc62818168"/>
      <w:bookmarkStart w:id="1580" w:name="_Toc61538992"/>
      <w:bookmarkStart w:id="1581" w:name="_Toc61539343"/>
      <w:bookmarkStart w:id="1582" w:name="_Toc61540046"/>
      <w:bookmarkStart w:id="1583" w:name="_Toc61540403"/>
      <w:bookmarkStart w:id="1584" w:name="_Toc61540754"/>
      <w:bookmarkStart w:id="1585" w:name="_Toc61541105"/>
      <w:bookmarkStart w:id="1586" w:name="_Toc61541455"/>
      <w:bookmarkStart w:id="1587" w:name="_Toc62765786"/>
      <w:bookmarkStart w:id="1588" w:name="_Toc62816651"/>
      <w:bookmarkStart w:id="1589" w:name="_Toc62817410"/>
      <w:bookmarkStart w:id="1590" w:name="_Toc62818169"/>
      <w:bookmarkStart w:id="1591" w:name="_Toc61538993"/>
      <w:bookmarkStart w:id="1592" w:name="_Toc61539344"/>
      <w:bookmarkStart w:id="1593" w:name="_Toc61540047"/>
      <w:bookmarkStart w:id="1594" w:name="_Toc61540404"/>
      <w:bookmarkStart w:id="1595" w:name="_Toc61540755"/>
      <w:bookmarkStart w:id="1596" w:name="_Toc61541106"/>
      <w:bookmarkStart w:id="1597" w:name="_Toc61541456"/>
      <w:bookmarkStart w:id="1598" w:name="_Toc62765787"/>
      <w:bookmarkStart w:id="1599" w:name="_Toc62816652"/>
      <w:bookmarkStart w:id="1600" w:name="_Toc62817411"/>
      <w:bookmarkStart w:id="1601" w:name="_Toc62818170"/>
      <w:bookmarkStart w:id="1602" w:name="_Toc61538994"/>
      <w:bookmarkStart w:id="1603" w:name="_Toc61539345"/>
      <w:bookmarkStart w:id="1604" w:name="_Toc61540048"/>
      <w:bookmarkStart w:id="1605" w:name="_Toc61540405"/>
      <w:bookmarkStart w:id="1606" w:name="_Toc61540756"/>
      <w:bookmarkStart w:id="1607" w:name="_Toc61541107"/>
      <w:bookmarkStart w:id="1608" w:name="_Toc61541457"/>
      <w:bookmarkStart w:id="1609" w:name="_Toc62765788"/>
      <w:bookmarkStart w:id="1610" w:name="_Toc62816653"/>
      <w:bookmarkStart w:id="1611" w:name="_Toc62817412"/>
      <w:bookmarkStart w:id="1612" w:name="_Toc62818171"/>
      <w:bookmarkStart w:id="1613" w:name="_Toc61538996"/>
      <w:bookmarkStart w:id="1614" w:name="_Toc61539347"/>
      <w:bookmarkStart w:id="1615" w:name="_Toc61540050"/>
      <w:bookmarkStart w:id="1616" w:name="_Toc61540407"/>
      <w:bookmarkStart w:id="1617" w:name="_Toc61540758"/>
      <w:bookmarkStart w:id="1618" w:name="_Toc61541109"/>
      <w:bookmarkStart w:id="1619" w:name="_Toc61541459"/>
      <w:bookmarkStart w:id="1620" w:name="_Toc62765790"/>
      <w:bookmarkStart w:id="1621" w:name="_Toc62816655"/>
      <w:bookmarkStart w:id="1622" w:name="_Toc62817414"/>
      <w:bookmarkStart w:id="1623" w:name="_Toc62818173"/>
      <w:bookmarkStart w:id="1624" w:name="_Toc61538997"/>
      <w:bookmarkStart w:id="1625" w:name="_Toc61539348"/>
      <w:bookmarkStart w:id="1626" w:name="_Toc61540051"/>
      <w:bookmarkStart w:id="1627" w:name="_Toc61540408"/>
      <w:bookmarkStart w:id="1628" w:name="_Toc61540759"/>
      <w:bookmarkStart w:id="1629" w:name="_Toc61541110"/>
      <w:bookmarkStart w:id="1630" w:name="_Toc61541460"/>
      <w:bookmarkStart w:id="1631" w:name="_Toc62765791"/>
      <w:bookmarkStart w:id="1632" w:name="_Toc62816656"/>
      <w:bookmarkStart w:id="1633" w:name="_Toc62817415"/>
      <w:bookmarkStart w:id="1634" w:name="_Toc62818174"/>
      <w:bookmarkStart w:id="1635" w:name="_Toc61538998"/>
      <w:bookmarkStart w:id="1636" w:name="_Toc61539349"/>
      <w:bookmarkStart w:id="1637" w:name="_Toc61540052"/>
      <w:bookmarkStart w:id="1638" w:name="_Toc61540409"/>
      <w:bookmarkStart w:id="1639" w:name="_Toc61540760"/>
      <w:bookmarkStart w:id="1640" w:name="_Toc61541111"/>
      <w:bookmarkStart w:id="1641" w:name="_Toc61541461"/>
      <w:bookmarkStart w:id="1642" w:name="_Toc62765792"/>
      <w:bookmarkStart w:id="1643" w:name="_Toc62816657"/>
      <w:bookmarkStart w:id="1644" w:name="_Toc62817416"/>
      <w:bookmarkStart w:id="1645" w:name="_Toc62818175"/>
      <w:bookmarkStart w:id="1646" w:name="_Toc61538999"/>
      <w:bookmarkStart w:id="1647" w:name="_Toc61539350"/>
      <w:bookmarkStart w:id="1648" w:name="_Toc61540053"/>
      <w:bookmarkStart w:id="1649" w:name="_Toc61540410"/>
      <w:bookmarkStart w:id="1650" w:name="_Toc61540761"/>
      <w:bookmarkStart w:id="1651" w:name="_Toc61541112"/>
      <w:bookmarkStart w:id="1652" w:name="_Toc61541462"/>
      <w:bookmarkStart w:id="1653" w:name="_Toc62765793"/>
      <w:bookmarkStart w:id="1654" w:name="_Toc62816658"/>
      <w:bookmarkStart w:id="1655" w:name="_Toc62817417"/>
      <w:bookmarkStart w:id="1656" w:name="_Toc62818176"/>
      <w:bookmarkStart w:id="1657" w:name="_Toc61539001"/>
      <w:bookmarkStart w:id="1658" w:name="_Toc61539352"/>
      <w:bookmarkStart w:id="1659" w:name="_Toc61540055"/>
      <w:bookmarkStart w:id="1660" w:name="_Toc61540412"/>
      <w:bookmarkStart w:id="1661" w:name="_Toc61540763"/>
      <w:bookmarkStart w:id="1662" w:name="_Toc61541114"/>
      <w:bookmarkStart w:id="1663" w:name="_Toc61541464"/>
      <w:bookmarkStart w:id="1664" w:name="_Toc62765795"/>
      <w:bookmarkStart w:id="1665" w:name="_Toc62816660"/>
      <w:bookmarkStart w:id="1666" w:name="_Toc62817419"/>
      <w:bookmarkStart w:id="1667" w:name="_Toc62818178"/>
      <w:bookmarkStart w:id="1668" w:name="_Toc61539002"/>
      <w:bookmarkStart w:id="1669" w:name="_Toc61539353"/>
      <w:bookmarkStart w:id="1670" w:name="_Toc61540056"/>
      <w:bookmarkStart w:id="1671" w:name="_Toc61540413"/>
      <w:bookmarkStart w:id="1672" w:name="_Toc61540764"/>
      <w:bookmarkStart w:id="1673" w:name="_Toc61541115"/>
      <w:bookmarkStart w:id="1674" w:name="_Toc61541465"/>
      <w:bookmarkStart w:id="1675" w:name="_Toc62765796"/>
      <w:bookmarkStart w:id="1676" w:name="_Toc62816661"/>
      <w:bookmarkStart w:id="1677" w:name="_Toc62817420"/>
      <w:bookmarkStart w:id="1678" w:name="_Toc62818179"/>
      <w:bookmarkStart w:id="1679" w:name="_Toc61539003"/>
      <w:bookmarkStart w:id="1680" w:name="_Toc61539354"/>
      <w:bookmarkStart w:id="1681" w:name="_Toc61540057"/>
      <w:bookmarkStart w:id="1682" w:name="_Toc61540414"/>
      <w:bookmarkStart w:id="1683" w:name="_Toc61540765"/>
      <w:bookmarkStart w:id="1684" w:name="_Toc61541116"/>
      <w:bookmarkStart w:id="1685" w:name="_Toc61541466"/>
      <w:bookmarkStart w:id="1686" w:name="_Toc62765797"/>
      <w:bookmarkStart w:id="1687" w:name="_Toc62816662"/>
      <w:bookmarkStart w:id="1688" w:name="_Toc62817421"/>
      <w:bookmarkStart w:id="1689" w:name="_Toc62818180"/>
      <w:bookmarkStart w:id="1690" w:name="_Toc61539004"/>
      <w:bookmarkStart w:id="1691" w:name="_Toc61539355"/>
      <w:bookmarkStart w:id="1692" w:name="_Toc61540058"/>
      <w:bookmarkStart w:id="1693" w:name="_Toc61540415"/>
      <w:bookmarkStart w:id="1694" w:name="_Toc61540766"/>
      <w:bookmarkStart w:id="1695" w:name="_Toc61541117"/>
      <w:bookmarkStart w:id="1696" w:name="_Toc61541467"/>
      <w:bookmarkStart w:id="1697" w:name="_Toc62765798"/>
      <w:bookmarkStart w:id="1698" w:name="_Toc62816663"/>
      <w:bookmarkStart w:id="1699" w:name="_Toc62817422"/>
      <w:bookmarkStart w:id="1700" w:name="_Toc62818181"/>
      <w:bookmarkStart w:id="1701" w:name="_Toc61539005"/>
      <w:bookmarkStart w:id="1702" w:name="_Toc61539356"/>
      <w:bookmarkStart w:id="1703" w:name="_Toc61540059"/>
      <w:bookmarkStart w:id="1704" w:name="_Toc61540416"/>
      <w:bookmarkStart w:id="1705" w:name="_Toc61540767"/>
      <w:bookmarkStart w:id="1706" w:name="_Toc61541118"/>
      <w:bookmarkStart w:id="1707" w:name="_Toc61541468"/>
      <w:bookmarkStart w:id="1708" w:name="_Toc62765799"/>
      <w:bookmarkStart w:id="1709" w:name="_Toc62816664"/>
      <w:bookmarkStart w:id="1710" w:name="_Toc62817423"/>
      <w:bookmarkStart w:id="1711" w:name="_Toc62818182"/>
      <w:bookmarkStart w:id="1712" w:name="_Toc61539006"/>
      <w:bookmarkStart w:id="1713" w:name="_Toc61539357"/>
      <w:bookmarkStart w:id="1714" w:name="_Toc61540060"/>
      <w:bookmarkStart w:id="1715" w:name="_Toc61540417"/>
      <w:bookmarkStart w:id="1716" w:name="_Toc61540768"/>
      <w:bookmarkStart w:id="1717" w:name="_Toc61541119"/>
      <w:bookmarkStart w:id="1718" w:name="_Toc61541469"/>
      <w:bookmarkStart w:id="1719" w:name="_Toc62765800"/>
      <w:bookmarkStart w:id="1720" w:name="_Toc62816665"/>
      <w:bookmarkStart w:id="1721" w:name="_Toc62817424"/>
      <w:bookmarkStart w:id="1722" w:name="_Toc62818183"/>
      <w:bookmarkStart w:id="1723" w:name="_Toc61539007"/>
      <w:bookmarkStart w:id="1724" w:name="_Toc61539358"/>
      <w:bookmarkStart w:id="1725" w:name="_Toc61540061"/>
      <w:bookmarkStart w:id="1726" w:name="_Toc61540418"/>
      <w:bookmarkStart w:id="1727" w:name="_Toc61540769"/>
      <w:bookmarkStart w:id="1728" w:name="_Toc61541120"/>
      <w:bookmarkStart w:id="1729" w:name="_Toc61541470"/>
      <w:bookmarkStart w:id="1730" w:name="_Toc62765801"/>
      <w:bookmarkStart w:id="1731" w:name="_Toc62816666"/>
      <w:bookmarkStart w:id="1732" w:name="_Toc62817425"/>
      <w:bookmarkStart w:id="1733" w:name="_Toc62818184"/>
      <w:bookmarkStart w:id="1734" w:name="_Toc61539009"/>
      <w:bookmarkStart w:id="1735" w:name="_Toc61539360"/>
      <w:bookmarkStart w:id="1736" w:name="_Toc61540063"/>
      <w:bookmarkStart w:id="1737" w:name="_Toc61540420"/>
      <w:bookmarkStart w:id="1738" w:name="_Toc61540771"/>
      <w:bookmarkStart w:id="1739" w:name="_Toc61541122"/>
      <w:bookmarkStart w:id="1740" w:name="_Toc61541472"/>
      <w:bookmarkStart w:id="1741" w:name="_Toc62765803"/>
      <w:bookmarkStart w:id="1742" w:name="_Toc62816668"/>
      <w:bookmarkStart w:id="1743" w:name="_Toc62817427"/>
      <w:bookmarkStart w:id="1744" w:name="_Toc62818186"/>
      <w:bookmarkStart w:id="1745" w:name="_Toc61539010"/>
      <w:bookmarkStart w:id="1746" w:name="_Toc61539361"/>
      <w:bookmarkStart w:id="1747" w:name="_Toc61540064"/>
      <w:bookmarkStart w:id="1748" w:name="_Toc61540421"/>
      <w:bookmarkStart w:id="1749" w:name="_Toc61540772"/>
      <w:bookmarkStart w:id="1750" w:name="_Toc61541123"/>
      <w:bookmarkStart w:id="1751" w:name="_Toc61541473"/>
      <w:bookmarkStart w:id="1752" w:name="_Toc62765804"/>
      <w:bookmarkStart w:id="1753" w:name="_Toc62816669"/>
      <w:bookmarkStart w:id="1754" w:name="_Toc62817428"/>
      <w:bookmarkStart w:id="1755" w:name="_Toc62818187"/>
      <w:bookmarkStart w:id="1756" w:name="_Toc61539011"/>
      <w:bookmarkStart w:id="1757" w:name="_Toc61539362"/>
      <w:bookmarkStart w:id="1758" w:name="_Toc61540065"/>
      <w:bookmarkStart w:id="1759" w:name="_Toc61540422"/>
      <w:bookmarkStart w:id="1760" w:name="_Toc61540773"/>
      <w:bookmarkStart w:id="1761" w:name="_Toc61541124"/>
      <w:bookmarkStart w:id="1762" w:name="_Toc61541474"/>
      <w:bookmarkStart w:id="1763" w:name="_Toc62765805"/>
      <w:bookmarkStart w:id="1764" w:name="_Toc62816670"/>
      <w:bookmarkStart w:id="1765" w:name="_Toc62817429"/>
      <w:bookmarkStart w:id="1766" w:name="_Toc62818188"/>
      <w:bookmarkStart w:id="1767" w:name="_Toc61539012"/>
      <w:bookmarkStart w:id="1768" w:name="_Toc61539363"/>
      <w:bookmarkStart w:id="1769" w:name="_Toc61540066"/>
      <w:bookmarkStart w:id="1770" w:name="_Toc61540423"/>
      <w:bookmarkStart w:id="1771" w:name="_Toc61540774"/>
      <w:bookmarkStart w:id="1772" w:name="_Toc61541125"/>
      <w:bookmarkStart w:id="1773" w:name="_Toc61541475"/>
      <w:bookmarkStart w:id="1774" w:name="_Toc62765806"/>
      <w:bookmarkStart w:id="1775" w:name="_Toc62816671"/>
      <w:bookmarkStart w:id="1776" w:name="_Toc62817430"/>
      <w:bookmarkStart w:id="1777" w:name="_Toc62818189"/>
      <w:bookmarkStart w:id="1778" w:name="_Toc61539013"/>
      <w:bookmarkStart w:id="1779" w:name="_Toc61539364"/>
      <w:bookmarkStart w:id="1780" w:name="_Toc61540067"/>
      <w:bookmarkStart w:id="1781" w:name="_Toc61540424"/>
      <w:bookmarkStart w:id="1782" w:name="_Toc61540775"/>
      <w:bookmarkStart w:id="1783" w:name="_Toc61541126"/>
      <w:bookmarkStart w:id="1784" w:name="_Toc61541476"/>
      <w:bookmarkStart w:id="1785" w:name="_Toc62765807"/>
      <w:bookmarkStart w:id="1786" w:name="_Toc62816672"/>
      <w:bookmarkStart w:id="1787" w:name="_Toc62817431"/>
      <w:bookmarkStart w:id="1788" w:name="_Toc62818190"/>
      <w:bookmarkStart w:id="1789" w:name="_Toc61539014"/>
      <w:bookmarkStart w:id="1790" w:name="_Toc61539365"/>
      <w:bookmarkStart w:id="1791" w:name="_Toc61540068"/>
      <w:bookmarkStart w:id="1792" w:name="_Toc61540425"/>
      <w:bookmarkStart w:id="1793" w:name="_Toc61540776"/>
      <w:bookmarkStart w:id="1794" w:name="_Toc61541127"/>
      <w:bookmarkStart w:id="1795" w:name="_Toc61541477"/>
      <w:bookmarkStart w:id="1796" w:name="_Toc62765808"/>
      <w:bookmarkStart w:id="1797" w:name="_Toc62816673"/>
      <w:bookmarkStart w:id="1798" w:name="_Toc62817432"/>
      <w:bookmarkStart w:id="1799" w:name="_Toc62818191"/>
      <w:bookmarkStart w:id="1800" w:name="_Toc61539016"/>
      <w:bookmarkStart w:id="1801" w:name="_Toc61539367"/>
      <w:bookmarkStart w:id="1802" w:name="_Toc61540070"/>
      <w:bookmarkStart w:id="1803" w:name="_Toc61540427"/>
      <w:bookmarkStart w:id="1804" w:name="_Toc61540778"/>
      <w:bookmarkStart w:id="1805" w:name="_Toc61541129"/>
      <w:bookmarkStart w:id="1806" w:name="_Toc61541479"/>
      <w:bookmarkStart w:id="1807" w:name="_Toc62765810"/>
      <w:bookmarkStart w:id="1808" w:name="_Toc62816675"/>
      <w:bookmarkStart w:id="1809" w:name="_Toc62817434"/>
      <w:bookmarkStart w:id="1810" w:name="_Toc62818193"/>
      <w:bookmarkStart w:id="1811" w:name="_Toc61539017"/>
      <w:bookmarkStart w:id="1812" w:name="_Toc61539368"/>
      <w:bookmarkStart w:id="1813" w:name="_Toc61540071"/>
      <w:bookmarkStart w:id="1814" w:name="_Toc61540428"/>
      <w:bookmarkStart w:id="1815" w:name="_Toc61540779"/>
      <w:bookmarkStart w:id="1816" w:name="_Toc61541130"/>
      <w:bookmarkStart w:id="1817" w:name="_Toc61541480"/>
      <w:bookmarkStart w:id="1818" w:name="_Toc62765811"/>
      <w:bookmarkStart w:id="1819" w:name="_Toc62816676"/>
      <w:bookmarkStart w:id="1820" w:name="_Toc62817435"/>
      <w:bookmarkStart w:id="1821" w:name="_Toc62818194"/>
      <w:bookmarkStart w:id="1822" w:name="_Toc61539018"/>
      <w:bookmarkStart w:id="1823" w:name="_Toc61539369"/>
      <w:bookmarkStart w:id="1824" w:name="_Toc61540072"/>
      <w:bookmarkStart w:id="1825" w:name="_Toc61540429"/>
      <w:bookmarkStart w:id="1826" w:name="_Toc61540780"/>
      <w:bookmarkStart w:id="1827" w:name="_Toc61541131"/>
      <w:bookmarkStart w:id="1828" w:name="_Toc61541481"/>
      <w:bookmarkStart w:id="1829" w:name="_Toc62765812"/>
      <w:bookmarkStart w:id="1830" w:name="_Toc62816677"/>
      <w:bookmarkStart w:id="1831" w:name="_Toc62817436"/>
      <w:bookmarkStart w:id="1832" w:name="_Toc62818195"/>
      <w:bookmarkStart w:id="1833" w:name="_Toc61539023"/>
      <w:bookmarkStart w:id="1834" w:name="_Toc61539374"/>
      <w:bookmarkStart w:id="1835" w:name="_Toc61540077"/>
      <w:bookmarkStart w:id="1836" w:name="_Toc61540434"/>
      <w:bookmarkStart w:id="1837" w:name="_Toc61540785"/>
      <w:bookmarkStart w:id="1838" w:name="_Toc61541136"/>
      <w:bookmarkStart w:id="1839" w:name="_Toc61541486"/>
      <w:bookmarkStart w:id="1840" w:name="_Toc62765813"/>
      <w:bookmarkStart w:id="1841" w:name="_Toc62816678"/>
      <w:bookmarkStart w:id="1842" w:name="_Toc62817437"/>
      <w:bookmarkStart w:id="1843" w:name="_Toc62818196"/>
      <w:bookmarkStart w:id="1844" w:name="_Toc61539024"/>
      <w:bookmarkStart w:id="1845" w:name="_Toc61539375"/>
      <w:bookmarkStart w:id="1846" w:name="_Toc61540078"/>
      <w:bookmarkStart w:id="1847" w:name="_Toc61540435"/>
      <w:bookmarkStart w:id="1848" w:name="_Toc61540786"/>
      <w:bookmarkStart w:id="1849" w:name="_Toc61541137"/>
      <w:bookmarkStart w:id="1850" w:name="_Toc61541487"/>
      <w:bookmarkStart w:id="1851" w:name="_Toc62765814"/>
      <w:bookmarkStart w:id="1852" w:name="_Toc62816679"/>
      <w:bookmarkStart w:id="1853" w:name="_Toc62817438"/>
      <w:bookmarkStart w:id="1854" w:name="_Toc62818197"/>
      <w:bookmarkStart w:id="1855" w:name="_Toc61539025"/>
      <w:bookmarkStart w:id="1856" w:name="_Toc61539376"/>
      <w:bookmarkStart w:id="1857" w:name="_Toc61540079"/>
      <w:bookmarkStart w:id="1858" w:name="_Toc61540436"/>
      <w:bookmarkStart w:id="1859" w:name="_Toc61540787"/>
      <w:bookmarkStart w:id="1860" w:name="_Toc61541138"/>
      <w:bookmarkStart w:id="1861" w:name="_Toc61541488"/>
      <w:bookmarkStart w:id="1862" w:name="_Toc62765815"/>
      <w:bookmarkStart w:id="1863" w:name="_Toc62816680"/>
      <w:bookmarkStart w:id="1864" w:name="_Toc62817439"/>
      <w:bookmarkStart w:id="1865" w:name="_Toc62818198"/>
      <w:bookmarkStart w:id="1866" w:name="_Toc61539026"/>
      <w:bookmarkStart w:id="1867" w:name="_Toc61539377"/>
      <w:bookmarkStart w:id="1868" w:name="_Toc61540080"/>
      <w:bookmarkStart w:id="1869" w:name="_Toc61540437"/>
      <w:bookmarkStart w:id="1870" w:name="_Toc61540788"/>
      <w:bookmarkStart w:id="1871" w:name="_Toc61541139"/>
      <w:bookmarkStart w:id="1872" w:name="_Toc61541489"/>
      <w:bookmarkStart w:id="1873" w:name="_Toc62765816"/>
      <w:bookmarkStart w:id="1874" w:name="_Toc62816681"/>
      <w:bookmarkStart w:id="1875" w:name="_Toc62817440"/>
      <w:bookmarkStart w:id="1876" w:name="_Toc62818199"/>
      <w:bookmarkStart w:id="1877" w:name="_Toc61539027"/>
      <w:bookmarkStart w:id="1878" w:name="_Toc61539378"/>
      <w:bookmarkStart w:id="1879" w:name="_Toc61540081"/>
      <w:bookmarkStart w:id="1880" w:name="_Toc61540438"/>
      <w:bookmarkStart w:id="1881" w:name="_Toc61540789"/>
      <w:bookmarkStart w:id="1882" w:name="_Toc61541140"/>
      <w:bookmarkStart w:id="1883" w:name="_Toc61541490"/>
      <w:bookmarkStart w:id="1884" w:name="_Toc62765817"/>
      <w:bookmarkStart w:id="1885" w:name="_Toc62816682"/>
      <w:bookmarkStart w:id="1886" w:name="_Toc62817441"/>
      <w:bookmarkStart w:id="1887" w:name="_Toc62818200"/>
      <w:bookmarkStart w:id="1888" w:name="_Toc61539028"/>
      <w:bookmarkStart w:id="1889" w:name="_Toc61539379"/>
      <w:bookmarkStart w:id="1890" w:name="_Toc61540082"/>
      <w:bookmarkStart w:id="1891" w:name="_Toc61540439"/>
      <w:bookmarkStart w:id="1892" w:name="_Toc61540790"/>
      <w:bookmarkStart w:id="1893" w:name="_Toc61541141"/>
      <w:bookmarkStart w:id="1894" w:name="_Toc61541491"/>
      <w:bookmarkStart w:id="1895" w:name="_Toc62765818"/>
      <w:bookmarkStart w:id="1896" w:name="_Toc62816683"/>
      <w:bookmarkStart w:id="1897" w:name="_Toc62817442"/>
      <w:bookmarkStart w:id="1898" w:name="_Toc62818201"/>
      <w:bookmarkStart w:id="1899" w:name="_Toc61539029"/>
      <w:bookmarkStart w:id="1900" w:name="_Toc61539380"/>
      <w:bookmarkStart w:id="1901" w:name="_Toc61540083"/>
      <w:bookmarkStart w:id="1902" w:name="_Toc61540440"/>
      <w:bookmarkStart w:id="1903" w:name="_Toc61540791"/>
      <w:bookmarkStart w:id="1904" w:name="_Toc61541142"/>
      <w:bookmarkStart w:id="1905" w:name="_Toc61541492"/>
      <w:bookmarkStart w:id="1906" w:name="_Toc62765819"/>
      <w:bookmarkStart w:id="1907" w:name="_Toc62816684"/>
      <w:bookmarkStart w:id="1908" w:name="_Toc62817443"/>
      <w:bookmarkStart w:id="1909" w:name="_Toc62818202"/>
      <w:bookmarkStart w:id="1910" w:name="_Toc61539030"/>
      <w:bookmarkStart w:id="1911" w:name="_Toc61539381"/>
      <w:bookmarkStart w:id="1912" w:name="_Toc61540084"/>
      <w:bookmarkStart w:id="1913" w:name="_Toc61540441"/>
      <w:bookmarkStart w:id="1914" w:name="_Toc61540792"/>
      <w:bookmarkStart w:id="1915" w:name="_Toc61541143"/>
      <w:bookmarkStart w:id="1916" w:name="_Toc61541493"/>
      <w:bookmarkStart w:id="1917" w:name="_Toc62765820"/>
      <w:bookmarkStart w:id="1918" w:name="_Toc62816685"/>
      <w:bookmarkStart w:id="1919" w:name="_Toc62817444"/>
      <w:bookmarkStart w:id="1920" w:name="_Toc62818203"/>
      <w:bookmarkStart w:id="1921" w:name="_Toc61539031"/>
      <w:bookmarkStart w:id="1922" w:name="_Toc61539382"/>
      <w:bookmarkStart w:id="1923" w:name="_Toc61540085"/>
      <w:bookmarkStart w:id="1924" w:name="_Toc61540442"/>
      <w:bookmarkStart w:id="1925" w:name="_Toc61540793"/>
      <w:bookmarkStart w:id="1926" w:name="_Toc61541144"/>
      <w:bookmarkStart w:id="1927" w:name="_Toc61541494"/>
      <w:bookmarkStart w:id="1928" w:name="_Toc62765821"/>
      <w:bookmarkStart w:id="1929" w:name="_Toc62816686"/>
      <w:bookmarkStart w:id="1930" w:name="_Toc62817445"/>
      <w:bookmarkStart w:id="1931" w:name="_Toc62818204"/>
      <w:bookmarkStart w:id="1932" w:name="_Toc61539032"/>
      <w:bookmarkStart w:id="1933" w:name="_Toc61539383"/>
      <w:bookmarkStart w:id="1934" w:name="_Toc61540086"/>
      <w:bookmarkStart w:id="1935" w:name="_Toc61540443"/>
      <w:bookmarkStart w:id="1936" w:name="_Toc61540794"/>
      <w:bookmarkStart w:id="1937" w:name="_Toc61541145"/>
      <w:bookmarkStart w:id="1938" w:name="_Toc61541495"/>
      <w:bookmarkStart w:id="1939" w:name="_Toc62765822"/>
      <w:bookmarkStart w:id="1940" w:name="_Toc62816687"/>
      <w:bookmarkStart w:id="1941" w:name="_Toc62817446"/>
      <w:bookmarkStart w:id="1942" w:name="_Toc62818205"/>
      <w:bookmarkStart w:id="1943" w:name="_Toc61539033"/>
      <w:bookmarkStart w:id="1944" w:name="_Toc61539384"/>
      <w:bookmarkStart w:id="1945" w:name="_Toc61540087"/>
      <w:bookmarkStart w:id="1946" w:name="_Toc61540444"/>
      <w:bookmarkStart w:id="1947" w:name="_Toc61540795"/>
      <w:bookmarkStart w:id="1948" w:name="_Toc61541146"/>
      <w:bookmarkStart w:id="1949" w:name="_Toc61541496"/>
      <w:bookmarkStart w:id="1950" w:name="_Toc62765823"/>
      <w:bookmarkStart w:id="1951" w:name="_Toc62816688"/>
      <w:bookmarkStart w:id="1952" w:name="_Toc62817447"/>
      <w:bookmarkStart w:id="1953" w:name="_Toc62818206"/>
      <w:bookmarkStart w:id="1954" w:name="_Toc61539034"/>
      <w:bookmarkStart w:id="1955" w:name="_Toc61539385"/>
      <w:bookmarkStart w:id="1956" w:name="_Toc61540088"/>
      <w:bookmarkStart w:id="1957" w:name="_Toc61540445"/>
      <w:bookmarkStart w:id="1958" w:name="_Toc61540796"/>
      <w:bookmarkStart w:id="1959" w:name="_Toc61541147"/>
      <w:bookmarkStart w:id="1960" w:name="_Toc61541497"/>
      <w:bookmarkStart w:id="1961" w:name="_Toc62765824"/>
      <w:bookmarkStart w:id="1962" w:name="_Toc62816689"/>
      <w:bookmarkStart w:id="1963" w:name="_Toc62817448"/>
      <w:bookmarkStart w:id="1964" w:name="_Toc62818207"/>
      <w:bookmarkStart w:id="1965" w:name="_Toc61539035"/>
      <w:bookmarkStart w:id="1966" w:name="_Toc61539386"/>
      <w:bookmarkStart w:id="1967" w:name="_Toc61540089"/>
      <w:bookmarkStart w:id="1968" w:name="_Toc61540446"/>
      <w:bookmarkStart w:id="1969" w:name="_Toc61540797"/>
      <w:bookmarkStart w:id="1970" w:name="_Toc61541148"/>
      <w:bookmarkStart w:id="1971" w:name="_Toc61541498"/>
      <w:bookmarkStart w:id="1972" w:name="_Toc62765825"/>
      <w:bookmarkStart w:id="1973" w:name="_Toc62816690"/>
      <w:bookmarkStart w:id="1974" w:name="_Toc62817449"/>
      <w:bookmarkStart w:id="1975" w:name="_Toc62818208"/>
      <w:bookmarkStart w:id="1976" w:name="_Toc61539036"/>
      <w:bookmarkStart w:id="1977" w:name="_Toc61539387"/>
      <w:bookmarkStart w:id="1978" w:name="_Toc61540090"/>
      <w:bookmarkStart w:id="1979" w:name="_Toc61540447"/>
      <w:bookmarkStart w:id="1980" w:name="_Toc61540798"/>
      <w:bookmarkStart w:id="1981" w:name="_Toc61541149"/>
      <w:bookmarkStart w:id="1982" w:name="_Toc61541499"/>
      <w:bookmarkStart w:id="1983" w:name="_Toc62765826"/>
      <w:bookmarkStart w:id="1984" w:name="_Toc62816691"/>
      <w:bookmarkStart w:id="1985" w:name="_Toc62817450"/>
      <w:bookmarkStart w:id="1986" w:name="_Toc62818209"/>
      <w:bookmarkStart w:id="1987" w:name="_Toc61539037"/>
      <w:bookmarkStart w:id="1988" w:name="_Toc61539388"/>
      <w:bookmarkStart w:id="1989" w:name="_Toc61540091"/>
      <w:bookmarkStart w:id="1990" w:name="_Toc61540448"/>
      <w:bookmarkStart w:id="1991" w:name="_Toc61540799"/>
      <w:bookmarkStart w:id="1992" w:name="_Toc61541150"/>
      <w:bookmarkStart w:id="1993" w:name="_Toc61541500"/>
      <w:bookmarkStart w:id="1994" w:name="_Toc62765827"/>
      <w:bookmarkStart w:id="1995" w:name="_Toc62816692"/>
      <w:bookmarkStart w:id="1996" w:name="_Toc62817451"/>
      <w:bookmarkStart w:id="1997" w:name="_Toc62818210"/>
      <w:bookmarkStart w:id="1998" w:name="_Toc61539038"/>
      <w:bookmarkStart w:id="1999" w:name="_Toc61539389"/>
      <w:bookmarkStart w:id="2000" w:name="_Toc61540092"/>
      <w:bookmarkStart w:id="2001" w:name="_Toc61540449"/>
      <w:bookmarkStart w:id="2002" w:name="_Toc61540800"/>
      <w:bookmarkStart w:id="2003" w:name="_Toc61541151"/>
      <w:bookmarkStart w:id="2004" w:name="_Toc61541501"/>
      <w:bookmarkStart w:id="2005" w:name="_Toc62765828"/>
      <w:bookmarkStart w:id="2006" w:name="_Toc62816693"/>
      <w:bookmarkStart w:id="2007" w:name="_Toc62817452"/>
      <w:bookmarkStart w:id="2008" w:name="_Toc62818211"/>
      <w:bookmarkStart w:id="2009" w:name="_Toc61539039"/>
      <w:bookmarkStart w:id="2010" w:name="_Toc61539390"/>
      <w:bookmarkStart w:id="2011" w:name="_Toc61540093"/>
      <w:bookmarkStart w:id="2012" w:name="_Toc61540450"/>
      <w:bookmarkStart w:id="2013" w:name="_Toc61540801"/>
      <w:bookmarkStart w:id="2014" w:name="_Toc61541152"/>
      <w:bookmarkStart w:id="2015" w:name="_Toc61541502"/>
      <w:bookmarkStart w:id="2016" w:name="_Toc62765829"/>
      <w:bookmarkStart w:id="2017" w:name="_Toc62816694"/>
      <w:bookmarkStart w:id="2018" w:name="_Toc62817453"/>
      <w:bookmarkStart w:id="2019" w:name="_Toc62818212"/>
      <w:bookmarkStart w:id="2020" w:name="_Toc61539040"/>
      <w:bookmarkStart w:id="2021" w:name="_Toc61539391"/>
      <w:bookmarkStart w:id="2022" w:name="_Toc61540094"/>
      <w:bookmarkStart w:id="2023" w:name="_Toc61540451"/>
      <w:bookmarkStart w:id="2024" w:name="_Toc61540802"/>
      <w:bookmarkStart w:id="2025" w:name="_Toc61541153"/>
      <w:bookmarkStart w:id="2026" w:name="_Toc61541503"/>
      <w:bookmarkStart w:id="2027" w:name="_Toc62765830"/>
      <w:bookmarkStart w:id="2028" w:name="_Toc62816695"/>
      <w:bookmarkStart w:id="2029" w:name="_Toc62817454"/>
      <w:bookmarkStart w:id="2030" w:name="_Toc62818213"/>
      <w:bookmarkStart w:id="2031" w:name="_Toc61539041"/>
      <w:bookmarkStart w:id="2032" w:name="_Toc61539392"/>
      <w:bookmarkStart w:id="2033" w:name="_Toc61540095"/>
      <w:bookmarkStart w:id="2034" w:name="_Toc61540452"/>
      <w:bookmarkStart w:id="2035" w:name="_Toc61540803"/>
      <w:bookmarkStart w:id="2036" w:name="_Toc61541154"/>
      <w:bookmarkStart w:id="2037" w:name="_Toc61541504"/>
      <w:bookmarkStart w:id="2038" w:name="_Toc62765831"/>
      <w:bookmarkStart w:id="2039" w:name="_Toc62816696"/>
      <w:bookmarkStart w:id="2040" w:name="_Toc62817455"/>
      <w:bookmarkStart w:id="2041" w:name="_Toc62818214"/>
      <w:bookmarkStart w:id="2042" w:name="_Toc61539042"/>
      <w:bookmarkStart w:id="2043" w:name="_Toc61539393"/>
      <w:bookmarkStart w:id="2044" w:name="_Toc61540096"/>
      <w:bookmarkStart w:id="2045" w:name="_Toc61540453"/>
      <w:bookmarkStart w:id="2046" w:name="_Toc61540804"/>
      <w:bookmarkStart w:id="2047" w:name="_Toc61541155"/>
      <w:bookmarkStart w:id="2048" w:name="_Toc61541505"/>
      <w:bookmarkStart w:id="2049" w:name="_Toc62765832"/>
      <w:bookmarkStart w:id="2050" w:name="_Toc62816697"/>
      <w:bookmarkStart w:id="2051" w:name="_Toc62817456"/>
      <w:bookmarkStart w:id="2052" w:name="_Toc62818215"/>
      <w:bookmarkStart w:id="2053" w:name="_Toc61539043"/>
      <w:bookmarkStart w:id="2054" w:name="_Toc61539394"/>
      <w:bookmarkStart w:id="2055" w:name="_Toc61540097"/>
      <w:bookmarkStart w:id="2056" w:name="_Toc61540454"/>
      <w:bookmarkStart w:id="2057" w:name="_Toc61540805"/>
      <w:bookmarkStart w:id="2058" w:name="_Toc61541156"/>
      <w:bookmarkStart w:id="2059" w:name="_Toc61541506"/>
      <w:bookmarkStart w:id="2060" w:name="_Toc62765833"/>
      <w:bookmarkStart w:id="2061" w:name="_Toc62816698"/>
      <w:bookmarkStart w:id="2062" w:name="_Toc62817457"/>
      <w:bookmarkStart w:id="2063" w:name="_Toc62818216"/>
      <w:bookmarkStart w:id="2064" w:name="_Toc61539045"/>
      <w:bookmarkStart w:id="2065" w:name="_Toc61539396"/>
      <w:bookmarkStart w:id="2066" w:name="_Toc61540099"/>
      <w:bookmarkStart w:id="2067" w:name="_Toc61540456"/>
      <w:bookmarkStart w:id="2068" w:name="_Toc61540807"/>
      <w:bookmarkStart w:id="2069" w:name="_Toc61541158"/>
      <w:bookmarkStart w:id="2070" w:name="_Toc61541508"/>
      <w:bookmarkStart w:id="2071" w:name="_Toc62765835"/>
      <w:bookmarkStart w:id="2072" w:name="_Toc62816700"/>
      <w:bookmarkStart w:id="2073" w:name="_Toc62817459"/>
      <w:bookmarkStart w:id="2074" w:name="_Toc62818218"/>
      <w:bookmarkStart w:id="2075" w:name="_Toc61539046"/>
      <w:bookmarkStart w:id="2076" w:name="_Toc61539397"/>
      <w:bookmarkStart w:id="2077" w:name="_Toc61540100"/>
      <w:bookmarkStart w:id="2078" w:name="_Toc61540457"/>
      <w:bookmarkStart w:id="2079" w:name="_Toc61540808"/>
      <w:bookmarkStart w:id="2080" w:name="_Toc61541159"/>
      <w:bookmarkStart w:id="2081" w:name="_Toc61541509"/>
      <w:bookmarkStart w:id="2082" w:name="_Toc62765836"/>
      <w:bookmarkStart w:id="2083" w:name="_Toc62816701"/>
      <w:bookmarkStart w:id="2084" w:name="_Toc62817460"/>
      <w:bookmarkStart w:id="2085" w:name="_Toc62818219"/>
      <w:bookmarkStart w:id="2086" w:name="_Toc61539047"/>
      <w:bookmarkStart w:id="2087" w:name="_Toc61539398"/>
      <w:bookmarkStart w:id="2088" w:name="_Toc61540101"/>
      <w:bookmarkStart w:id="2089" w:name="_Toc61540458"/>
      <w:bookmarkStart w:id="2090" w:name="_Toc61540809"/>
      <w:bookmarkStart w:id="2091" w:name="_Toc61541160"/>
      <w:bookmarkStart w:id="2092" w:name="_Toc61541510"/>
      <w:bookmarkStart w:id="2093" w:name="_Toc62765837"/>
      <w:bookmarkStart w:id="2094" w:name="_Toc62816702"/>
      <w:bookmarkStart w:id="2095" w:name="_Toc62817461"/>
      <w:bookmarkStart w:id="2096" w:name="_Toc62818220"/>
      <w:bookmarkStart w:id="2097" w:name="_Toc61539049"/>
      <w:bookmarkStart w:id="2098" w:name="_Toc61539400"/>
      <w:bookmarkStart w:id="2099" w:name="_Toc61540103"/>
      <w:bookmarkStart w:id="2100" w:name="_Toc61540460"/>
      <w:bookmarkStart w:id="2101" w:name="_Toc61540811"/>
      <w:bookmarkStart w:id="2102" w:name="_Toc61541162"/>
      <w:bookmarkStart w:id="2103" w:name="_Toc61541512"/>
      <w:bookmarkStart w:id="2104" w:name="_Toc62765839"/>
      <w:bookmarkStart w:id="2105" w:name="_Toc62816704"/>
      <w:bookmarkStart w:id="2106" w:name="_Toc62817463"/>
      <w:bookmarkStart w:id="2107" w:name="_Toc62818222"/>
      <w:bookmarkStart w:id="2108" w:name="_Toc61539050"/>
      <w:bookmarkStart w:id="2109" w:name="_Toc61539401"/>
      <w:bookmarkStart w:id="2110" w:name="_Toc61540104"/>
      <w:bookmarkStart w:id="2111" w:name="_Toc61540461"/>
      <w:bookmarkStart w:id="2112" w:name="_Toc61540812"/>
      <w:bookmarkStart w:id="2113" w:name="_Toc61541163"/>
      <w:bookmarkStart w:id="2114" w:name="_Toc61541513"/>
      <w:bookmarkStart w:id="2115" w:name="_Toc62765840"/>
      <w:bookmarkStart w:id="2116" w:name="_Toc62816705"/>
      <w:bookmarkStart w:id="2117" w:name="_Toc62817464"/>
      <w:bookmarkStart w:id="2118" w:name="_Toc62818223"/>
      <w:bookmarkStart w:id="2119" w:name="_Toc61539051"/>
      <w:bookmarkStart w:id="2120" w:name="_Toc61539402"/>
      <w:bookmarkStart w:id="2121" w:name="_Toc61540105"/>
      <w:bookmarkStart w:id="2122" w:name="_Toc61540462"/>
      <w:bookmarkStart w:id="2123" w:name="_Toc61540813"/>
      <w:bookmarkStart w:id="2124" w:name="_Toc61541164"/>
      <w:bookmarkStart w:id="2125" w:name="_Toc61541514"/>
      <w:bookmarkStart w:id="2126" w:name="_Toc62765841"/>
      <w:bookmarkStart w:id="2127" w:name="_Toc62816706"/>
      <w:bookmarkStart w:id="2128" w:name="_Toc62817465"/>
      <w:bookmarkStart w:id="2129" w:name="_Toc62818224"/>
      <w:bookmarkStart w:id="2130" w:name="_Toc61539052"/>
      <w:bookmarkStart w:id="2131" w:name="_Toc61539403"/>
      <w:bookmarkStart w:id="2132" w:name="_Toc61540106"/>
      <w:bookmarkStart w:id="2133" w:name="_Toc61540463"/>
      <w:bookmarkStart w:id="2134" w:name="_Toc61540814"/>
      <w:bookmarkStart w:id="2135" w:name="_Toc61541165"/>
      <w:bookmarkStart w:id="2136" w:name="_Toc61541515"/>
      <w:bookmarkStart w:id="2137" w:name="_Toc62765842"/>
      <w:bookmarkStart w:id="2138" w:name="_Toc62816707"/>
      <w:bookmarkStart w:id="2139" w:name="_Toc62817466"/>
      <w:bookmarkStart w:id="2140" w:name="_Toc62818225"/>
      <w:bookmarkStart w:id="2141" w:name="_Toc61539053"/>
      <w:bookmarkStart w:id="2142" w:name="_Toc61539404"/>
      <w:bookmarkStart w:id="2143" w:name="_Toc61540107"/>
      <w:bookmarkStart w:id="2144" w:name="_Toc61540464"/>
      <w:bookmarkStart w:id="2145" w:name="_Toc61540815"/>
      <w:bookmarkStart w:id="2146" w:name="_Toc61541166"/>
      <w:bookmarkStart w:id="2147" w:name="_Toc61541516"/>
      <w:bookmarkStart w:id="2148" w:name="_Toc62765843"/>
      <w:bookmarkStart w:id="2149" w:name="_Toc62816708"/>
      <w:bookmarkStart w:id="2150" w:name="_Toc62817467"/>
      <w:bookmarkStart w:id="2151" w:name="_Toc62818226"/>
      <w:bookmarkStart w:id="2152" w:name="_Toc61539054"/>
      <w:bookmarkStart w:id="2153" w:name="_Toc61539405"/>
      <w:bookmarkStart w:id="2154" w:name="_Toc61540108"/>
      <w:bookmarkStart w:id="2155" w:name="_Toc61540465"/>
      <w:bookmarkStart w:id="2156" w:name="_Toc61540816"/>
      <w:bookmarkStart w:id="2157" w:name="_Toc61541167"/>
      <w:bookmarkStart w:id="2158" w:name="_Toc61541517"/>
      <w:bookmarkStart w:id="2159" w:name="_Toc62765844"/>
      <w:bookmarkStart w:id="2160" w:name="_Toc62816709"/>
      <w:bookmarkStart w:id="2161" w:name="_Toc62817468"/>
      <w:bookmarkStart w:id="2162" w:name="_Toc62818227"/>
      <w:bookmarkStart w:id="2163" w:name="_Toc61539055"/>
      <w:bookmarkStart w:id="2164" w:name="_Toc61539406"/>
      <w:bookmarkStart w:id="2165" w:name="_Toc61540109"/>
      <w:bookmarkStart w:id="2166" w:name="_Toc61540466"/>
      <w:bookmarkStart w:id="2167" w:name="_Toc61540817"/>
      <w:bookmarkStart w:id="2168" w:name="_Toc61541168"/>
      <w:bookmarkStart w:id="2169" w:name="_Toc61541518"/>
      <w:bookmarkStart w:id="2170" w:name="_Toc62765845"/>
      <w:bookmarkStart w:id="2171" w:name="_Toc62816710"/>
      <w:bookmarkStart w:id="2172" w:name="_Toc62817469"/>
      <w:bookmarkStart w:id="2173" w:name="_Toc62818228"/>
      <w:bookmarkStart w:id="2174" w:name="_Toc61539056"/>
      <w:bookmarkStart w:id="2175" w:name="_Toc61539407"/>
      <w:bookmarkStart w:id="2176" w:name="_Toc61540110"/>
      <w:bookmarkStart w:id="2177" w:name="_Toc61540467"/>
      <w:bookmarkStart w:id="2178" w:name="_Toc61540818"/>
      <w:bookmarkStart w:id="2179" w:name="_Toc61541169"/>
      <w:bookmarkStart w:id="2180" w:name="_Toc61541519"/>
      <w:bookmarkStart w:id="2181" w:name="_Toc62765846"/>
      <w:bookmarkStart w:id="2182" w:name="_Toc62816711"/>
      <w:bookmarkStart w:id="2183" w:name="_Toc62817470"/>
      <w:bookmarkStart w:id="2184" w:name="_Toc62818229"/>
      <w:bookmarkStart w:id="2185" w:name="_Toc61539058"/>
      <w:bookmarkStart w:id="2186" w:name="_Toc61539409"/>
      <w:bookmarkStart w:id="2187" w:name="_Toc61540112"/>
      <w:bookmarkStart w:id="2188" w:name="_Toc61540469"/>
      <w:bookmarkStart w:id="2189" w:name="_Toc61540820"/>
      <w:bookmarkStart w:id="2190" w:name="_Toc61541171"/>
      <w:bookmarkStart w:id="2191" w:name="_Toc61541521"/>
      <w:bookmarkStart w:id="2192" w:name="_Toc62765848"/>
      <w:bookmarkStart w:id="2193" w:name="_Toc62816713"/>
      <w:bookmarkStart w:id="2194" w:name="_Toc62817472"/>
      <w:bookmarkStart w:id="2195" w:name="_Toc62818231"/>
      <w:bookmarkStart w:id="2196" w:name="_Toc61539059"/>
      <w:bookmarkStart w:id="2197" w:name="_Toc61539410"/>
      <w:bookmarkStart w:id="2198" w:name="_Toc61540113"/>
      <w:bookmarkStart w:id="2199" w:name="_Toc61540470"/>
      <w:bookmarkStart w:id="2200" w:name="_Toc61540821"/>
      <w:bookmarkStart w:id="2201" w:name="_Toc61541172"/>
      <w:bookmarkStart w:id="2202" w:name="_Toc61541522"/>
      <w:bookmarkStart w:id="2203" w:name="_Toc62765849"/>
      <w:bookmarkStart w:id="2204" w:name="_Toc62816714"/>
      <w:bookmarkStart w:id="2205" w:name="_Toc62817473"/>
      <w:bookmarkStart w:id="2206" w:name="_Toc62818232"/>
      <w:bookmarkStart w:id="2207" w:name="_Toc61539060"/>
      <w:bookmarkStart w:id="2208" w:name="_Toc61539411"/>
      <w:bookmarkStart w:id="2209" w:name="_Toc61540114"/>
      <w:bookmarkStart w:id="2210" w:name="_Toc61540471"/>
      <w:bookmarkStart w:id="2211" w:name="_Toc61540822"/>
      <w:bookmarkStart w:id="2212" w:name="_Toc61541173"/>
      <w:bookmarkStart w:id="2213" w:name="_Toc61541523"/>
      <w:bookmarkStart w:id="2214" w:name="_Toc62765850"/>
      <w:bookmarkStart w:id="2215" w:name="_Toc62816715"/>
      <w:bookmarkStart w:id="2216" w:name="_Toc62817474"/>
      <w:bookmarkStart w:id="2217" w:name="_Toc62818233"/>
      <w:bookmarkStart w:id="2218" w:name="_Toc61539061"/>
      <w:bookmarkStart w:id="2219" w:name="_Toc61539412"/>
      <w:bookmarkStart w:id="2220" w:name="_Toc61540115"/>
      <w:bookmarkStart w:id="2221" w:name="_Toc61540472"/>
      <w:bookmarkStart w:id="2222" w:name="_Toc61540823"/>
      <w:bookmarkStart w:id="2223" w:name="_Toc61541174"/>
      <w:bookmarkStart w:id="2224" w:name="_Toc61541524"/>
      <w:bookmarkStart w:id="2225" w:name="_Toc62765851"/>
      <w:bookmarkStart w:id="2226" w:name="_Toc62816716"/>
      <w:bookmarkStart w:id="2227" w:name="_Toc62817475"/>
      <w:bookmarkStart w:id="2228" w:name="_Toc62818234"/>
      <w:bookmarkStart w:id="2229" w:name="_Toc61539062"/>
      <w:bookmarkStart w:id="2230" w:name="_Toc61539413"/>
      <w:bookmarkStart w:id="2231" w:name="_Toc61540116"/>
      <w:bookmarkStart w:id="2232" w:name="_Toc61540473"/>
      <w:bookmarkStart w:id="2233" w:name="_Toc61540824"/>
      <w:bookmarkStart w:id="2234" w:name="_Toc61541175"/>
      <w:bookmarkStart w:id="2235" w:name="_Toc61541525"/>
      <w:bookmarkStart w:id="2236" w:name="_Toc62765852"/>
      <w:bookmarkStart w:id="2237" w:name="_Toc62816717"/>
      <w:bookmarkStart w:id="2238" w:name="_Toc62817476"/>
      <w:bookmarkStart w:id="2239" w:name="_Toc62818235"/>
      <w:bookmarkStart w:id="2240" w:name="_Toc61539063"/>
      <w:bookmarkStart w:id="2241" w:name="_Toc61539414"/>
      <w:bookmarkStart w:id="2242" w:name="_Toc61540117"/>
      <w:bookmarkStart w:id="2243" w:name="_Toc61540474"/>
      <w:bookmarkStart w:id="2244" w:name="_Toc61540825"/>
      <w:bookmarkStart w:id="2245" w:name="_Toc61541176"/>
      <w:bookmarkStart w:id="2246" w:name="_Toc61541526"/>
      <w:bookmarkStart w:id="2247" w:name="_Toc62765853"/>
      <w:bookmarkStart w:id="2248" w:name="_Toc62816718"/>
      <w:bookmarkStart w:id="2249" w:name="_Toc62817477"/>
      <w:bookmarkStart w:id="2250" w:name="_Toc62818236"/>
      <w:bookmarkStart w:id="2251" w:name="_Toc61539064"/>
      <w:bookmarkStart w:id="2252" w:name="_Toc61539415"/>
      <w:bookmarkStart w:id="2253" w:name="_Toc61540118"/>
      <w:bookmarkStart w:id="2254" w:name="_Toc61540475"/>
      <w:bookmarkStart w:id="2255" w:name="_Toc61540826"/>
      <w:bookmarkStart w:id="2256" w:name="_Toc61541177"/>
      <w:bookmarkStart w:id="2257" w:name="_Toc61541527"/>
      <w:bookmarkStart w:id="2258" w:name="_Toc62765854"/>
      <w:bookmarkStart w:id="2259" w:name="_Toc62816719"/>
      <w:bookmarkStart w:id="2260" w:name="_Toc62817478"/>
      <w:bookmarkStart w:id="2261" w:name="_Toc62818237"/>
      <w:bookmarkStart w:id="2262" w:name="_Toc61539065"/>
      <w:bookmarkStart w:id="2263" w:name="_Toc61539416"/>
      <w:bookmarkStart w:id="2264" w:name="_Toc61540119"/>
      <w:bookmarkStart w:id="2265" w:name="_Toc61540476"/>
      <w:bookmarkStart w:id="2266" w:name="_Toc61540827"/>
      <w:bookmarkStart w:id="2267" w:name="_Toc61541178"/>
      <w:bookmarkStart w:id="2268" w:name="_Toc61541528"/>
      <w:bookmarkStart w:id="2269" w:name="_Toc62765855"/>
      <w:bookmarkStart w:id="2270" w:name="_Toc62816720"/>
      <w:bookmarkStart w:id="2271" w:name="_Toc62817479"/>
      <w:bookmarkStart w:id="2272" w:name="_Toc62818238"/>
      <w:bookmarkStart w:id="2273" w:name="_Toc61539067"/>
      <w:bookmarkStart w:id="2274" w:name="_Toc61539418"/>
      <w:bookmarkStart w:id="2275" w:name="_Toc61540121"/>
      <w:bookmarkStart w:id="2276" w:name="_Toc61540478"/>
      <w:bookmarkStart w:id="2277" w:name="_Toc61540829"/>
      <w:bookmarkStart w:id="2278" w:name="_Toc61541180"/>
      <w:bookmarkStart w:id="2279" w:name="_Toc61541530"/>
      <w:bookmarkStart w:id="2280" w:name="_Toc62765857"/>
      <w:bookmarkStart w:id="2281" w:name="_Toc62816722"/>
      <w:bookmarkStart w:id="2282" w:name="_Toc62817481"/>
      <w:bookmarkStart w:id="2283" w:name="_Toc62818240"/>
      <w:bookmarkStart w:id="2284" w:name="_Toc61539068"/>
      <w:bookmarkStart w:id="2285" w:name="_Toc61539419"/>
      <w:bookmarkStart w:id="2286" w:name="_Toc61540122"/>
      <w:bookmarkStart w:id="2287" w:name="_Toc61540479"/>
      <w:bookmarkStart w:id="2288" w:name="_Toc61540830"/>
      <w:bookmarkStart w:id="2289" w:name="_Toc61541181"/>
      <w:bookmarkStart w:id="2290" w:name="_Toc61541531"/>
      <w:bookmarkStart w:id="2291" w:name="_Toc62765858"/>
      <w:bookmarkStart w:id="2292" w:name="_Toc62816723"/>
      <w:bookmarkStart w:id="2293" w:name="_Toc62817482"/>
      <w:bookmarkStart w:id="2294" w:name="_Toc62818241"/>
      <w:bookmarkStart w:id="2295" w:name="_Toc61539069"/>
      <w:bookmarkStart w:id="2296" w:name="_Toc61539420"/>
      <w:bookmarkStart w:id="2297" w:name="_Toc61540123"/>
      <w:bookmarkStart w:id="2298" w:name="_Toc61540480"/>
      <w:bookmarkStart w:id="2299" w:name="_Toc61540831"/>
      <w:bookmarkStart w:id="2300" w:name="_Toc61541182"/>
      <w:bookmarkStart w:id="2301" w:name="_Toc61541532"/>
      <w:bookmarkStart w:id="2302" w:name="_Toc62765859"/>
      <w:bookmarkStart w:id="2303" w:name="_Toc62816724"/>
      <w:bookmarkStart w:id="2304" w:name="_Toc62817483"/>
      <w:bookmarkStart w:id="2305" w:name="_Toc62818242"/>
      <w:bookmarkStart w:id="2306" w:name="_Toc61539070"/>
      <w:bookmarkStart w:id="2307" w:name="_Toc61539421"/>
      <w:bookmarkStart w:id="2308" w:name="_Toc61540124"/>
      <w:bookmarkStart w:id="2309" w:name="_Toc61540481"/>
      <w:bookmarkStart w:id="2310" w:name="_Toc61540832"/>
      <w:bookmarkStart w:id="2311" w:name="_Toc61541183"/>
      <w:bookmarkStart w:id="2312" w:name="_Toc61541533"/>
      <w:bookmarkStart w:id="2313" w:name="_Toc62765860"/>
      <w:bookmarkStart w:id="2314" w:name="_Toc62816725"/>
      <w:bookmarkStart w:id="2315" w:name="_Toc62817484"/>
      <w:bookmarkStart w:id="2316" w:name="_Toc62818243"/>
      <w:bookmarkStart w:id="2317" w:name="_Toc61539071"/>
      <w:bookmarkStart w:id="2318" w:name="_Toc61539422"/>
      <w:bookmarkStart w:id="2319" w:name="_Toc61540125"/>
      <w:bookmarkStart w:id="2320" w:name="_Toc61540482"/>
      <w:bookmarkStart w:id="2321" w:name="_Toc61540833"/>
      <w:bookmarkStart w:id="2322" w:name="_Toc61541184"/>
      <w:bookmarkStart w:id="2323" w:name="_Toc61541534"/>
      <w:bookmarkStart w:id="2324" w:name="_Toc62765861"/>
      <w:bookmarkStart w:id="2325" w:name="_Toc62816726"/>
      <w:bookmarkStart w:id="2326" w:name="_Toc62817485"/>
      <w:bookmarkStart w:id="2327" w:name="_Toc62818244"/>
      <w:bookmarkStart w:id="2328" w:name="_Toc61539072"/>
      <w:bookmarkStart w:id="2329" w:name="_Toc61539423"/>
      <w:bookmarkStart w:id="2330" w:name="_Toc61540126"/>
      <w:bookmarkStart w:id="2331" w:name="_Toc61540483"/>
      <w:bookmarkStart w:id="2332" w:name="_Toc61540834"/>
      <w:bookmarkStart w:id="2333" w:name="_Toc61541185"/>
      <w:bookmarkStart w:id="2334" w:name="_Toc61541535"/>
      <w:bookmarkStart w:id="2335" w:name="_Toc62765862"/>
      <w:bookmarkStart w:id="2336" w:name="_Toc62816727"/>
      <w:bookmarkStart w:id="2337" w:name="_Toc62817486"/>
      <w:bookmarkStart w:id="2338" w:name="_Toc62818245"/>
      <w:bookmarkStart w:id="2339" w:name="_Toc61539073"/>
      <w:bookmarkStart w:id="2340" w:name="_Toc61539424"/>
      <w:bookmarkStart w:id="2341" w:name="_Toc61540127"/>
      <w:bookmarkStart w:id="2342" w:name="_Toc61540484"/>
      <w:bookmarkStart w:id="2343" w:name="_Toc61540835"/>
      <w:bookmarkStart w:id="2344" w:name="_Toc61541186"/>
      <w:bookmarkStart w:id="2345" w:name="_Toc61541536"/>
      <w:bookmarkStart w:id="2346" w:name="_Toc62765863"/>
      <w:bookmarkStart w:id="2347" w:name="_Toc62816728"/>
      <w:bookmarkStart w:id="2348" w:name="_Toc62817487"/>
      <w:bookmarkStart w:id="2349" w:name="_Toc62818246"/>
      <w:bookmarkStart w:id="2350" w:name="_Toc62765864"/>
      <w:bookmarkStart w:id="2351" w:name="_Toc62816729"/>
      <w:bookmarkStart w:id="2352" w:name="_Toc62817488"/>
      <w:bookmarkStart w:id="2353" w:name="_Toc62818247"/>
      <w:bookmarkStart w:id="2354" w:name="_Toc62765865"/>
      <w:bookmarkStart w:id="2355" w:name="_Toc62816730"/>
      <w:bookmarkStart w:id="2356" w:name="_Toc62817489"/>
      <w:bookmarkStart w:id="2357" w:name="_Toc62818248"/>
      <w:bookmarkStart w:id="2358" w:name="_Toc62765866"/>
      <w:bookmarkStart w:id="2359" w:name="_Toc62816731"/>
      <w:bookmarkStart w:id="2360" w:name="_Toc62817490"/>
      <w:bookmarkStart w:id="2361" w:name="_Toc62818249"/>
      <w:bookmarkStart w:id="2362" w:name="_Toc62765867"/>
      <w:bookmarkStart w:id="2363" w:name="_Toc62816732"/>
      <w:bookmarkStart w:id="2364" w:name="_Toc62817491"/>
      <w:bookmarkStart w:id="2365" w:name="_Toc62818250"/>
      <w:bookmarkStart w:id="2366" w:name="_Toc62765868"/>
      <w:bookmarkStart w:id="2367" w:name="_Toc62816733"/>
      <w:bookmarkStart w:id="2368" w:name="_Toc62817492"/>
      <w:bookmarkStart w:id="2369" w:name="_Toc62818251"/>
      <w:bookmarkStart w:id="2370" w:name="_Toc62765869"/>
      <w:bookmarkStart w:id="2371" w:name="_Toc62816734"/>
      <w:bookmarkStart w:id="2372" w:name="_Toc62817493"/>
      <w:bookmarkStart w:id="2373" w:name="_Toc62818252"/>
      <w:bookmarkStart w:id="2374" w:name="_Toc62765870"/>
      <w:bookmarkStart w:id="2375" w:name="_Toc62816735"/>
      <w:bookmarkStart w:id="2376" w:name="_Toc62817494"/>
      <w:bookmarkStart w:id="2377" w:name="_Toc62818253"/>
      <w:bookmarkStart w:id="2378" w:name="_Toc62765871"/>
      <w:bookmarkStart w:id="2379" w:name="_Toc62816736"/>
      <w:bookmarkStart w:id="2380" w:name="_Toc62817495"/>
      <w:bookmarkStart w:id="2381" w:name="_Toc62818254"/>
      <w:bookmarkStart w:id="2382" w:name="_Toc62765872"/>
      <w:bookmarkStart w:id="2383" w:name="_Toc62816737"/>
      <w:bookmarkStart w:id="2384" w:name="_Toc62817496"/>
      <w:bookmarkStart w:id="2385" w:name="_Toc62818255"/>
      <w:bookmarkStart w:id="2386" w:name="_Toc62765873"/>
      <w:bookmarkStart w:id="2387" w:name="_Toc62816738"/>
      <w:bookmarkStart w:id="2388" w:name="_Toc62817497"/>
      <w:bookmarkStart w:id="2389" w:name="_Toc62818256"/>
      <w:bookmarkStart w:id="2390" w:name="_Toc62765874"/>
      <w:bookmarkStart w:id="2391" w:name="_Toc62816739"/>
      <w:bookmarkStart w:id="2392" w:name="_Toc62817498"/>
      <w:bookmarkStart w:id="2393" w:name="_Toc62818257"/>
      <w:bookmarkStart w:id="2394" w:name="_Toc62765875"/>
      <w:bookmarkStart w:id="2395" w:name="_Toc62816740"/>
      <w:bookmarkStart w:id="2396" w:name="_Toc62817499"/>
      <w:bookmarkStart w:id="2397" w:name="_Toc62818258"/>
      <w:bookmarkStart w:id="2398" w:name="_Toc62765876"/>
      <w:bookmarkStart w:id="2399" w:name="_Toc62816741"/>
      <w:bookmarkStart w:id="2400" w:name="_Toc62817500"/>
      <w:bookmarkStart w:id="2401" w:name="_Toc62818259"/>
      <w:bookmarkStart w:id="2402" w:name="_Toc62765877"/>
      <w:bookmarkStart w:id="2403" w:name="_Toc62816742"/>
      <w:bookmarkStart w:id="2404" w:name="_Toc62817501"/>
      <w:bookmarkStart w:id="2405" w:name="_Toc62818260"/>
      <w:bookmarkStart w:id="2406" w:name="_Toc62765878"/>
      <w:bookmarkStart w:id="2407" w:name="_Toc62816743"/>
      <w:bookmarkStart w:id="2408" w:name="_Toc62817502"/>
      <w:bookmarkStart w:id="2409" w:name="_Toc62818261"/>
      <w:bookmarkStart w:id="2410" w:name="_Toc62765879"/>
      <w:bookmarkStart w:id="2411" w:name="_Toc62816744"/>
      <w:bookmarkStart w:id="2412" w:name="_Toc62817503"/>
      <w:bookmarkStart w:id="2413" w:name="_Toc62818262"/>
      <w:bookmarkStart w:id="2414" w:name="_Toc62765880"/>
      <w:bookmarkStart w:id="2415" w:name="_Toc62816745"/>
      <w:bookmarkStart w:id="2416" w:name="_Toc62817504"/>
      <w:bookmarkStart w:id="2417" w:name="_Toc62818263"/>
      <w:bookmarkStart w:id="2418" w:name="_Toc62765881"/>
      <w:bookmarkStart w:id="2419" w:name="_Toc62816746"/>
      <w:bookmarkStart w:id="2420" w:name="_Toc62817505"/>
      <w:bookmarkStart w:id="2421" w:name="_Toc62818264"/>
      <w:bookmarkStart w:id="2422" w:name="_Toc62765882"/>
      <w:bookmarkStart w:id="2423" w:name="_Toc62816747"/>
      <w:bookmarkStart w:id="2424" w:name="_Toc62817506"/>
      <w:bookmarkStart w:id="2425" w:name="_Toc62818265"/>
      <w:bookmarkStart w:id="2426" w:name="_Toc62765883"/>
      <w:bookmarkStart w:id="2427" w:name="_Toc62816748"/>
      <w:bookmarkStart w:id="2428" w:name="_Toc62817507"/>
      <w:bookmarkStart w:id="2429" w:name="_Toc62818266"/>
      <w:bookmarkStart w:id="2430" w:name="_Toc62765884"/>
      <w:bookmarkStart w:id="2431" w:name="_Toc62816749"/>
      <w:bookmarkStart w:id="2432" w:name="_Toc62817508"/>
      <w:bookmarkStart w:id="2433" w:name="_Toc62818267"/>
      <w:bookmarkStart w:id="2434" w:name="_Toc62765885"/>
      <w:bookmarkStart w:id="2435" w:name="_Toc62816750"/>
      <w:bookmarkStart w:id="2436" w:name="_Toc62817509"/>
      <w:bookmarkStart w:id="2437" w:name="_Toc62818268"/>
      <w:bookmarkStart w:id="2438" w:name="_Toc62765886"/>
      <w:bookmarkStart w:id="2439" w:name="_Toc62816751"/>
      <w:bookmarkStart w:id="2440" w:name="_Toc62817510"/>
      <w:bookmarkStart w:id="2441" w:name="_Toc62818269"/>
      <w:bookmarkStart w:id="2442" w:name="_Toc62765887"/>
      <w:bookmarkStart w:id="2443" w:name="_Toc62816752"/>
      <w:bookmarkStart w:id="2444" w:name="_Toc62817511"/>
      <w:bookmarkStart w:id="2445" w:name="_Toc62818270"/>
      <w:bookmarkStart w:id="2446" w:name="_Toc62765888"/>
      <w:bookmarkStart w:id="2447" w:name="_Toc62816753"/>
      <w:bookmarkStart w:id="2448" w:name="_Toc62817512"/>
      <w:bookmarkStart w:id="2449" w:name="_Toc62818271"/>
      <w:bookmarkStart w:id="2450" w:name="_Toc62765889"/>
      <w:bookmarkStart w:id="2451" w:name="_Toc62816754"/>
      <w:bookmarkStart w:id="2452" w:name="_Toc62817513"/>
      <w:bookmarkStart w:id="2453" w:name="_Toc62818272"/>
      <w:bookmarkStart w:id="2454" w:name="_Toc62765890"/>
      <w:bookmarkStart w:id="2455" w:name="_Toc62816755"/>
      <w:bookmarkStart w:id="2456" w:name="_Toc62817514"/>
      <w:bookmarkStart w:id="2457" w:name="_Toc62818273"/>
      <w:bookmarkStart w:id="2458" w:name="_Toc62765891"/>
      <w:bookmarkStart w:id="2459" w:name="_Toc62816756"/>
      <w:bookmarkStart w:id="2460" w:name="_Toc62817515"/>
      <w:bookmarkStart w:id="2461" w:name="_Toc62818274"/>
      <w:bookmarkStart w:id="2462" w:name="_Toc62765892"/>
      <w:bookmarkStart w:id="2463" w:name="_Toc62816757"/>
      <w:bookmarkStart w:id="2464" w:name="_Toc62817516"/>
      <w:bookmarkStart w:id="2465" w:name="_Toc62818275"/>
      <w:bookmarkStart w:id="2466" w:name="_Toc62765893"/>
      <w:bookmarkStart w:id="2467" w:name="_Toc62816758"/>
      <w:bookmarkStart w:id="2468" w:name="_Toc62817517"/>
      <w:bookmarkStart w:id="2469" w:name="_Toc62818276"/>
      <w:bookmarkStart w:id="2470" w:name="_Toc62765894"/>
      <w:bookmarkStart w:id="2471" w:name="_Toc62816759"/>
      <w:bookmarkStart w:id="2472" w:name="_Toc62817518"/>
      <w:bookmarkStart w:id="2473" w:name="_Toc62818277"/>
      <w:bookmarkStart w:id="2474" w:name="_Toc62765895"/>
      <w:bookmarkStart w:id="2475" w:name="_Toc62816760"/>
      <w:bookmarkStart w:id="2476" w:name="_Toc62817519"/>
      <w:bookmarkStart w:id="2477" w:name="_Toc62818278"/>
      <w:bookmarkStart w:id="2478" w:name="_Toc62765896"/>
      <w:bookmarkStart w:id="2479" w:name="_Toc62816761"/>
      <w:bookmarkStart w:id="2480" w:name="_Toc62817520"/>
      <w:bookmarkStart w:id="2481" w:name="_Toc62818279"/>
      <w:bookmarkStart w:id="2482" w:name="_Toc62765897"/>
      <w:bookmarkStart w:id="2483" w:name="_Toc62816762"/>
      <w:bookmarkStart w:id="2484" w:name="_Toc62817521"/>
      <w:bookmarkStart w:id="2485" w:name="_Toc62818280"/>
      <w:bookmarkStart w:id="2486" w:name="_Toc62765898"/>
      <w:bookmarkStart w:id="2487" w:name="_Toc62816763"/>
      <w:bookmarkStart w:id="2488" w:name="_Toc62817522"/>
      <w:bookmarkStart w:id="2489" w:name="_Toc62818281"/>
      <w:bookmarkStart w:id="2490" w:name="_Toc62765899"/>
      <w:bookmarkStart w:id="2491" w:name="_Toc62816764"/>
      <w:bookmarkStart w:id="2492" w:name="_Toc62817523"/>
      <w:bookmarkStart w:id="2493" w:name="_Toc62818282"/>
      <w:bookmarkStart w:id="2494" w:name="_Toc62765900"/>
      <w:bookmarkStart w:id="2495" w:name="_Toc62816765"/>
      <w:bookmarkStart w:id="2496" w:name="_Toc62817524"/>
      <w:bookmarkStart w:id="2497" w:name="_Toc62818283"/>
      <w:bookmarkStart w:id="2498" w:name="_Toc62765901"/>
      <w:bookmarkStart w:id="2499" w:name="_Toc62816766"/>
      <w:bookmarkStart w:id="2500" w:name="_Toc62817525"/>
      <w:bookmarkStart w:id="2501" w:name="_Toc62818284"/>
      <w:bookmarkStart w:id="2502" w:name="_Toc62765902"/>
      <w:bookmarkStart w:id="2503" w:name="_Toc62816767"/>
      <w:bookmarkStart w:id="2504" w:name="_Toc62817526"/>
      <w:bookmarkStart w:id="2505" w:name="_Toc62818285"/>
      <w:bookmarkStart w:id="2506" w:name="_Toc62765903"/>
      <w:bookmarkStart w:id="2507" w:name="_Toc62816768"/>
      <w:bookmarkStart w:id="2508" w:name="_Toc62817527"/>
      <w:bookmarkStart w:id="2509" w:name="_Toc62818286"/>
      <w:bookmarkStart w:id="2510" w:name="_Toc62765904"/>
      <w:bookmarkStart w:id="2511" w:name="_Toc62816769"/>
      <w:bookmarkStart w:id="2512" w:name="_Toc62817528"/>
      <w:bookmarkStart w:id="2513" w:name="_Toc62818287"/>
      <w:bookmarkStart w:id="2514" w:name="_Toc62765905"/>
      <w:bookmarkStart w:id="2515" w:name="_Toc62816770"/>
      <w:bookmarkStart w:id="2516" w:name="_Toc62817529"/>
      <w:bookmarkStart w:id="2517" w:name="_Toc62818288"/>
      <w:bookmarkStart w:id="2518" w:name="_Toc62765906"/>
      <w:bookmarkStart w:id="2519" w:name="_Toc62816771"/>
      <w:bookmarkStart w:id="2520" w:name="_Toc62817530"/>
      <w:bookmarkStart w:id="2521" w:name="_Toc62818289"/>
      <w:bookmarkStart w:id="2522" w:name="_Toc62765907"/>
      <w:bookmarkStart w:id="2523" w:name="_Toc62816772"/>
      <w:bookmarkStart w:id="2524" w:name="_Toc62817531"/>
      <w:bookmarkStart w:id="2525" w:name="_Toc62818290"/>
      <w:bookmarkStart w:id="2526" w:name="_Toc62765908"/>
      <w:bookmarkStart w:id="2527" w:name="_Toc62816773"/>
      <w:bookmarkStart w:id="2528" w:name="_Toc62817532"/>
      <w:bookmarkStart w:id="2529" w:name="_Toc62818291"/>
      <w:bookmarkStart w:id="2530" w:name="_Toc62765909"/>
      <w:bookmarkStart w:id="2531" w:name="_Toc62816774"/>
      <w:bookmarkStart w:id="2532" w:name="_Toc62817533"/>
      <w:bookmarkStart w:id="2533" w:name="_Toc62818292"/>
      <w:bookmarkStart w:id="2534" w:name="_Toc62765911"/>
      <w:bookmarkStart w:id="2535" w:name="_Toc62816776"/>
      <w:bookmarkStart w:id="2536" w:name="_Toc62817535"/>
      <w:bookmarkStart w:id="2537" w:name="_Toc62818294"/>
      <w:bookmarkStart w:id="2538" w:name="_Toc62765912"/>
      <w:bookmarkStart w:id="2539" w:name="_Toc62816777"/>
      <w:bookmarkStart w:id="2540" w:name="_Toc62817536"/>
      <w:bookmarkStart w:id="2541" w:name="_Toc62818295"/>
      <w:bookmarkStart w:id="2542" w:name="_Toc62765913"/>
      <w:bookmarkStart w:id="2543" w:name="_Toc62816778"/>
      <w:bookmarkStart w:id="2544" w:name="_Toc62817537"/>
      <w:bookmarkStart w:id="2545" w:name="_Toc62818296"/>
      <w:bookmarkStart w:id="2546" w:name="_Toc62765915"/>
      <w:bookmarkStart w:id="2547" w:name="_Toc62816780"/>
      <w:bookmarkStart w:id="2548" w:name="_Toc62817539"/>
      <w:bookmarkStart w:id="2549" w:name="_Toc62818298"/>
      <w:bookmarkStart w:id="2550" w:name="_Toc62765916"/>
      <w:bookmarkStart w:id="2551" w:name="_Toc62816781"/>
      <w:bookmarkStart w:id="2552" w:name="_Toc62817540"/>
      <w:bookmarkStart w:id="2553" w:name="_Toc62818299"/>
      <w:bookmarkStart w:id="2554" w:name="_Toc62765917"/>
      <w:bookmarkStart w:id="2555" w:name="_Toc62816782"/>
      <w:bookmarkStart w:id="2556" w:name="_Toc62817541"/>
      <w:bookmarkStart w:id="2557" w:name="_Toc62818300"/>
      <w:bookmarkStart w:id="2558" w:name="_Toc62765918"/>
      <w:bookmarkStart w:id="2559" w:name="_Toc62816783"/>
      <w:bookmarkStart w:id="2560" w:name="_Toc62817542"/>
      <w:bookmarkStart w:id="2561" w:name="_Toc62818301"/>
      <w:bookmarkStart w:id="2562" w:name="_Toc62765919"/>
      <w:bookmarkStart w:id="2563" w:name="_Toc62816784"/>
      <w:bookmarkStart w:id="2564" w:name="_Toc62817543"/>
      <w:bookmarkStart w:id="2565" w:name="_Toc62818302"/>
      <w:bookmarkStart w:id="2566" w:name="_Toc62765920"/>
      <w:bookmarkStart w:id="2567" w:name="_Toc62816785"/>
      <w:bookmarkStart w:id="2568" w:name="_Toc62817544"/>
      <w:bookmarkStart w:id="2569" w:name="_Toc62818303"/>
      <w:bookmarkStart w:id="2570" w:name="_Toc62765921"/>
      <w:bookmarkStart w:id="2571" w:name="_Toc62816786"/>
      <w:bookmarkStart w:id="2572" w:name="_Toc62817545"/>
      <w:bookmarkStart w:id="2573" w:name="_Toc62818304"/>
      <w:bookmarkStart w:id="2574" w:name="_Toc62765922"/>
      <w:bookmarkStart w:id="2575" w:name="_Toc62816787"/>
      <w:bookmarkStart w:id="2576" w:name="_Toc62817546"/>
      <w:bookmarkStart w:id="2577" w:name="_Toc62818305"/>
      <w:bookmarkStart w:id="2578" w:name="_Toc62765924"/>
      <w:bookmarkStart w:id="2579" w:name="_Toc62816789"/>
      <w:bookmarkStart w:id="2580" w:name="_Toc62817548"/>
      <w:bookmarkStart w:id="2581" w:name="_Toc62818307"/>
      <w:bookmarkStart w:id="2582" w:name="_Toc62765925"/>
      <w:bookmarkStart w:id="2583" w:name="_Toc62816790"/>
      <w:bookmarkStart w:id="2584" w:name="_Toc62817549"/>
      <w:bookmarkStart w:id="2585" w:name="_Toc62818308"/>
      <w:bookmarkStart w:id="2586" w:name="_Toc62765926"/>
      <w:bookmarkStart w:id="2587" w:name="_Toc62816791"/>
      <w:bookmarkStart w:id="2588" w:name="_Toc62817550"/>
      <w:bookmarkStart w:id="2589" w:name="_Toc62818309"/>
      <w:bookmarkStart w:id="2590" w:name="_Toc62765927"/>
      <w:bookmarkStart w:id="2591" w:name="_Toc62816792"/>
      <w:bookmarkStart w:id="2592" w:name="_Toc62817551"/>
      <w:bookmarkStart w:id="2593" w:name="_Toc62818310"/>
      <w:bookmarkStart w:id="2594" w:name="_Toc62765928"/>
      <w:bookmarkStart w:id="2595" w:name="_Toc62816793"/>
      <w:bookmarkStart w:id="2596" w:name="_Toc62817552"/>
      <w:bookmarkStart w:id="2597" w:name="_Toc62818311"/>
      <w:bookmarkStart w:id="2598" w:name="_Toc62765929"/>
      <w:bookmarkStart w:id="2599" w:name="_Toc62816794"/>
      <w:bookmarkStart w:id="2600" w:name="_Toc62817553"/>
      <w:bookmarkStart w:id="2601" w:name="_Toc62818312"/>
      <w:bookmarkStart w:id="2602" w:name="_Toc62765930"/>
      <w:bookmarkStart w:id="2603" w:name="_Toc62816795"/>
      <w:bookmarkStart w:id="2604" w:name="_Toc62817554"/>
      <w:bookmarkStart w:id="2605" w:name="_Toc62818313"/>
      <w:bookmarkStart w:id="2606" w:name="_Toc62765931"/>
      <w:bookmarkStart w:id="2607" w:name="_Toc62816796"/>
      <w:bookmarkStart w:id="2608" w:name="_Toc62817555"/>
      <w:bookmarkStart w:id="2609" w:name="_Toc62818314"/>
      <w:bookmarkStart w:id="2610" w:name="_Toc62765933"/>
      <w:bookmarkStart w:id="2611" w:name="_Toc62816798"/>
      <w:bookmarkStart w:id="2612" w:name="_Toc62817557"/>
      <w:bookmarkStart w:id="2613" w:name="_Toc62818316"/>
      <w:bookmarkStart w:id="2614" w:name="_Toc66820044"/>
      <w:bookmarkStart w:id="2615" w:name="_Toc67061447"/>
      <w:bookmarkStart w:id="2616" w:name="_Toc66820045"/>
      <w:bookmarkStart w:id="2617" w:name="_Toc67061448"/>
      <w:bookmarkStart w:id="2618" w:name="_Toc66820046"/>
      <w:bookmarkStart w:id="2619" w:name="_Toc67061449"/>
      <w:bookmarkStart w:id="2620" w:name="_Toc66820047"/>
      <w:bookmarkStart w:id="2621" w:name="_Toc67061450"/>
      <w:bookmarkStart w:id="2622" w:name="_Toc66820048"/>
      <w:bookmarkStart w:id="2623" w:name="_Toc67061451"/>
      <w:bookmarkStart w:id="2624" w:name="_Toc66820049"/>
      <w:bookmarkStart w:id="2625" w:name="_Toc67061452"/>
      <w:bookmarkStart w:id="2626" w:name="_Toc66820056"/>
      <w:bookmarkStart w:id="2627" w:name="_Toc67061459"/>
      <w:bookmarkStart w:id="2628" w:name="_Toc84254094"/>
      <w:bookmarkEnd w:id="111"/>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bookmarkEnd w:id="2375"/>
      <w:bookmarkEnd w:id="2376"/>
      <w:bookmarkEnd w:id="2377"/>
      <w:bookmarkEnd w:id="2378"/>
      <w:bookmarkEnd w:id="2379"/>
      <w:bookmarkEnd w:id="2380"/>
      <w:bookmarkEnd w:id="2381"/>
      <w:bookmarkEnd w:id="2382"/>
      <w:bookmarkEnd w:id="2383"/>
      <w:bookmarkEnd w:id="2384"/>
      <w:bookmarkEnd w:id="2385"/>
      <w:bookmarkEnd w:id="2386"/>
      <w:bookmarkEnd w:id="2387"/>
      <w:bookmarkEnd w:id="2388"/>
      <w:bookmarkEnd w:id="2389"/>
      <w:bookmarkEnd w:id="2390"/>
      <w:bookmarkEnd w:id="2391"/>
      <w:bookmarkEnd w:id="2392"/>
      <w:bookmarkEnd w:id="2393"/>
      <w:bookmarkEnd w:id="2394"/>
      <w:bookmarkEnd w:id="2395"/>
      <w:bookmarkEnd w:id="2396"/>
      <w:bookmarkEnd w:id="2397"/>
      <w:bookmarkEnd w:id="2398"/>
      <w:bookmarkEnd w:id="2399"/>
      <w:bookmarkEnd w:id="2400"/>
      <w:bookmarkEnd w:id="2401"/>
      <w:bookmarkEnd w:id="2402"/>
      <w:bookmarkEnd w:id="2403"/>
      <w:bookmarkEnd w:id="2404"/>
      <w:bookmarkEnd w:id="2405"/>
      <w:bookmarkEnd w:id="2406"/>
      <w:bookmarkEnd w:id="2407"/>
      <w:bookmarkEnd w:id="2408"/>
      <w:bookmarkEnd w:id="2409"/>
      <w:bookmarkEnd w:id="2410"/>
      <w:bookmarkEnd w:id="2411"/>
      <w:bookmarkEnd w:id="2412"/>
      <w:bookmarkEnd w:id="2413"/>
      <w:bookmarkEnd w:id="2414"/>
      <w:bookmarkEnd w:id="2415"/>
      <w:bookmarkEnd w:id="2416"/>
      <w:bookmarkEnd w:id="2417"/>
      <w:bookmarkEnd w:id="2418"/>
      <w:bookmarkEnd w:id="2419"/>
      <w:bookmarkEnd w:id="2420"/>
      <w:bookmarkEnd w:id="2421"/>
      <w:bookmarkEnd w:id="2422"/>
      <w:bookmarkEnd w:id="2423"/>
      <w:bookmarkEnd w:id="2424"/>
      <w:bookmarkEnd w:id="2425"/>
      <w:bookmarkEnd w:id="2426"/>
      <w:bookmarkEnd w:id="2427"/>
      <w:bookmarkEnd w:id="2428"/>
      <w:bookmarkEnd w:id="2429"/>
      <w:bookmarkEnd w:id="2430"/>
      <w:bookmarkEnd w:id="2431"/>
      <w:bookmarkEnd w:id="2432"/>
      <w:bookmarkEnd w:id="2433"/>
      <w:bookmarkEnd w:id="2434"/>
      <w:bookmarkEnd w:id="2435"/>
      <w:bookmarkEnd w:id="2436"/>
      <w:bookmarkEnd w:id="2437"/>
      <w:bookmarkEnd w:id="2438"/>
      <w:bookmarkEnd w:id="2439"/>
      <w:bookmarkEnd w:id="2440"/>
      <w:bookmarkEnd w:id="2441"/>
      <w:bookmarkEnd w:id="2442"/>
      <w:bookmarkEnd w:id="2443"/>
      <w:bookmarkEnd w:id="2444"/>
      <w:bookmarkEnd w:id="2445"/>
      <w:bookmarkEnd w:id="2446"/>
      <w:bookmarkEnd w:id="2447"/>
      <w:bookmarkEnd w:id="2448"/>
      <w:bookmarkEnd w:id="2449"/>
      <w:bookmarkEnd w:id="2450"/>
      <w:bookmarkEnd w:id="2451"/>
      <w:bookmarkEnd w:id="2452"/>
      <w:bookmarkEnd w:id="2453"/>
      <w:bookmarkEnd w:id="2454"/>
      <w:bookmarkEnd w:id="2455"/>
      <w:bookmarkEnd w:id="2456"/>
      <w:bookmarkEnd w:id="2457"/>
      <w:bookmarkEnd w:id="2458"/>
      <w:bookmarkEnd w:id="2459"/>
      <w:bookmarkEnd w:id="2460"/>
      <w:bookmarkEnd w:id="2461"/>
      <w:bookmarkEnd w:id="2462"/>
      <w:bookmarkEnd w:id="2463"/>
      <w:bookmarkEnd w:id="2464"/>
      <w:bookmarkEnd w:id="2465"/>
      <w:bookmarkEnd w:id="2466"/>
      <w:bookmarkEnd w:id="2467"/>
      <w:bookmarkEnd w:id="2468"/>
      <w:bookmarkEnd w:id="2469"/>
      <w:bookmarkEnd w:id="2470"/>
      <w:bookmarkEnd w:id="2471"/>
      <w:bookmarkEnd w:id="2472"/>
      <w:bookmarkEnd w:id="2473"/>
      <w:bookmarkEnd w:id="2474"/>
      <w:bookmarkEnd w:id="2475"/>
      <w:bookmarkEnd w:id="2476"/>
      <w:bookmarkEnd w:id="2477"/>
      <w:bookmarkEnd w:id="2478"/>
      <w:bookmarkEnd w:id="2479"/>
      <w:bookmarkEnd w:id="2480"/>
      <w:bookmarkEnd w:id="2481"/>
      <w:bookmarkEnd w:id="2482"/>
      <w:bookmarkEnd w:id="2483"/>
      <w:bookmarkEnd w:id="2484"/>
      <w:bookmarkEnd w:id="2485"/>
      <w:bookmarkEnd w:id="2486"/>
      <w:bookmarkEnd w:id="2487"/>
      <w:bookmarkEnd w:id="2488"/>
      <w:bookmarkEnd w:id="2489"/>
      <w:bookmarkEnd w:id="2490"/>
      <w:bookmarkEnd w:id="2491"/>
      <w:bookmarkEnd w:id="2492"/>
      <w:bookmarkEnd w:id="2493"/>
      <w:bookmarkEnd w:id="2494"/>
      <w:bookmarkEnd w:id="2495"/>
      <w:bookmarkEnd w:id="2496"/>
      <w:bookmarkEnd w:id="2497"/>
      <w:bookmarkEnd w:id="2498"/>
      <w:bookmarkEnd w:id="2499"/>
      <w:bookmarkEnd w:id="2500"/>
      <w:bookmarkEnd w:id="2501"/>
      <w:bookmarkEnd w:id="2502"/>
      <w:bookmarkEnd w:id="2503"/>
      <w:bookmarkEnd w:id="2504"/>
      <w:bookmarkEnd w:id="2505"/>
      <w:bookmarkEnd w:id="2506"/>
      <w:bookmarkEnd w:id="2507"/>
      <w:bookmarkEnd w:id="2508"/>
      <w:bookmarkEnd w:id="2509"/>
      <w:bookmarkEnd w:id="2510"/>
      <w:bookmarkEnd w:id="2511"/>
      <w:bookmarkEnd w:id="2512"/>
      <w:bookmarkEnd w:id="2513"/>
      <w:bookmarkEnd w:id="2514"/>
      <w:bookmarkEnd w:id="2515"/>
      <w:bookmarkEnd w:id="2516"/>
      <w:bookmarkEnd w:id="2517"/>
      <w:bookmarkEnd w:id="2518"/>
      <w:bookmarkEnd w:id="2519"/>
      <w:bookmarkEnd w:id="2520"/>
      <w:bookmarkEnd w:id="2521"/>
      <w:bookmarkEnd w:id="2522"/>
      <w:bookmarkEnd w:id="2523"/>
      <w:bookmarkEnd w:id="2524"/>
      <w:bookmarkEnd w:id="2525"/>
      <w:bookmarkEnd w:id="2526"/>
      <w:bookmarkEnd w:id="2527"/>
      <w:bookmarkEnd w:id="2528"/>
      <w:bookmarkEnd w:id="2529"/>
      <w:bookmarkEnd w:id="2530"/>
      <w:bookmarkEnd w:id="2531"/>
      <w:bookmarkEnd w:id="2532"/>
      <w:bookmarkEnd w:id="2533"/>
      <w:bookmarkEnd w:id="2534"/>
      <w:bookmarkEnd w:id="2535"/>
      <w:bookmarkEnd w:id="2536"/>
      <w:bookmarkEnd w:id="2537"/>
      <w:bookmarkEnd w:id="2538"/>
      <w:bookmarkEnd w:id="2539"/>
      <w:bookmarkEnd w:id="2540"/>
      <w:bookmarkEnd w:id="2541"/>
      <w:bookmarkEnd w:id="2542"/>
      <w:bookmarkEnd w:id="2543"/>
      <w:bookmarkEnd w:id="2544"/>
      <w:bookmarkEnd w:id="2545"/>
      <w:bookmarkEnd w:id="2546"/>
      <w:bookmarkEnd w:id="2547"/>
      <w:bookmarkEnd w:id="2548"/>
      <w:bookmarkEnd w:id="2549"/>
      <w:bookmarkEnd w:id="2550"/>
      <w:bookmarkEnd w:id="2551"/>
      <w:bookmarkEnd w:id="2552"/>
      <w:bookmarkEnd w:id="2553"/>
      <w:bookmarkEnd w:id="2554"/>
      <w:bookmarkEnd w:id="2555"/>
      <w:bookmarkEnd w:id="2556"/>
      <w:bookmarkEnd w:id="2557"/>
      <w:bookmarkEnd w:id="2558"/>
      <w:bookmarkEnd w:id="2559"/>
      <w:bookmarkEnd w:id="2560"/>
      <w:bookmarkEnd w:id="2561"/>
      <w:bookmarkEnd w:id="2562"/>
      <w:bookmarkEnd w:id="2563"/>
      <w:bookmarkEnd w:id="2564"/>
      <w:bookmarkEnd w:id="2565"/>
      <w:bookmarkEnd w:id="2566"/>
      <w:bookmarkEnd w:id="2567"/>
      <w:bookmarkEnd w:id="2568"/>
      <w:bookmarkEnd w:id="2569"/>
      <w:bookmarkEnd w:id="2570"/>
      <w:bookmarkEnd w:id="2571"/>
      <w:bookmarkEnd w:id="2572"/>
      <w:bookmarkEnd w:id="2573"/>
      <w:bookmarkEnd w:id="2574"/>
      <w:bookmarkEnd w:id="2575"/>
      <w:bookmarkEnd w:id="2576"/>
      <w:bookmarkEnd w:id="2577"/>
      <w:bookmarkEnd w:id="2578"/>
      <w:bookmarkEnd w:id="2579"/>
      <w:bookmarkEnd w:id="2580"/>
      <w:bookmarkEnd w:id="2581"/>
      <w:bookmarkEnd w:id="2582"/>
      <w:bookmarkEnd w:id="2583"/>
      <w:bookmarkEnd w:id="2584"/>
      <w:bookmarkEnd w:id="2585"/>
      <w:bookmarkEnd w:id="2586"/>
      <w:bookmarkEnd w:id="2587"/>
      <w:bookmarkEnd w:id="2588"/>
      <w:bookmarkEnd w:id="2589"/>
      <w:bookmarkEnd w:id="2590"/>
      <w:bookmarkEnd w:id="2591"/>
      <w:bookmarkEnd w:id="2592"/>
      <w:bookmarkEnd w:id="2593"/>
      <w:bookmarkEnd w:id="2594"/>
      <w:bookmarkEnd w:id="2595"/>
      <w:bookmarkEnd w:id="2596"/>
      <w:bookmarkEnd w:id="2597"/>
      <w:bookmarkEnd w:id="2598"/>
      <w:bookmarkEnd w:id="2599"/>
      <w:bookmarkEnd w:id="2600"/>
      <w:bookmarkEnd w:id="2601"/>
      <w:bookmarkEnd w:id="2602"/>
      <w:bookmarkEnd w:id="2603"/>
      <w:bookmarkEnd w:id="2604"/>
      <w:bookmarkEnd w:id="2605"/>
      <w:bookmarkEnd w:id="2606"/>
      <w:bookmarkEnd w:id="2607"/>
      <w:bookmarkEnd w:id="2608"/>
      <w:bookmarkEnd w:id="2609"/>
      <w:bookmarkEnd w:id="2610"/>
      <w:bookmarkEnd w:id="2611"/>
      <w:bookmarkEnd w:id="2612"/>
      <w:bookmarkEnd w:id="2613"/>
      <w:bookmarkEnd w:id="2614"/>
      <w:bookmarkEnd w:id="2615"/>
      <w:bookmarkEnd w:id="2616"/>
      <w:bookmarkEnd w:id="2617"/>
      <w:bookmarkEnd w:id="2618"/>
      <w:bookmarkEnd w:id="2619"/>
      <w:bookmarkEnd w:id="2620"/>
      <w:bookmarkEnd w:id="2621"/>
      <w:bookmarkEnd w:id="2622"/>
      <w:bookmarkEnd w:id="2623"/>
      <w:bookmarkEnd w:id="2624"/>
      <w:bookmarkEnd w:id="2625"/>
      <w:bookmarkEnd w:id="2626"/>
      <w:bookmarkEnd w:id="2627"/>
      <w:ins w:id="2629" w:author="Dunn, Karen" w:date="2021-10-04T15:16:00Z">
        <w:r>
          <w:t>Specific Design, Configuration, Installation and Maintenance Considerations</w:t>
        </w:r>
        <w:bookmarkEnd w:id="2628"/>
      </w:ins>
    </w:p>
    <w:p w14:paraId="614E9E9A" w14:textId="0F4AD5EA" w:rsidR="00256E29" w:rsidRDefault="00256E29" w:rsidP="00256E29">
      <w:pPr>
        <w:pStyle w:val="Heading2"/>
        <w:rPr>
          <w:ins w:id="2630" w:author="Dunn, Karen" w:date="2021-10-04T15:17:00Z"/>
        </w:rPr>
      </w:pPr>
      <w:ins w:id="2631" w:author="Dunn, Karen" w:date="2021-10-04T15:17:00Z">
        <w:r>
          <w:t>Interference</w:t>
        </w:r>
      </w:ins>
    </w:p>
    <w:p w14:paraId="44FD209D" w14:textId="1DB7F735" w:rsidR="00256E29" w:rsidRDefault="00256E29" w:rsidP="00256E29">
      <w:pPr>
        <w:autoSpaceDE w:val="0"/>
        <w:autoSpaceDN w:val="0"/>
        <w:adjustRightInd w:val="0"/>
        <w:spacing w:line="240" w:lineRule="auto"/>
        <w:rPr>
          <w:ins w:id="2632" w:author="Dunn, Karen" w:date="2021-10-04T15:17:00Z"/>
          <w:rFonts w:ascii="Calibri" w:hAnsi="Calibri" w:cs="Calibri"/>
          <w:sz w:val="22"/>
          <w:lang w:val="en-US"/>
        </w:rPr>
      </w:pPr>
      <w:ins w:id="2633" w:author="Dunn, Karen" w:date="2021-10-04T15:17:00Z">
        <w:r>
          <w:rPr>
            <w:rFonts w:ascii="Calibri" w:hAnsi="Calibri" w:cs="Calibri"/>
            <w:sz w:val="22"/>
            <w:lang w:val="en-US"/>
          </w:rPr>
          <w:t>AIS may be susceptible to interference from adjacent channels. When siting AIS base stations, due consideration should be given to frequency allocations adjacent to AIS channels to avoid possible service disruption.</w:t>
        </w:r>
      </w:ins>
    </w:p>
    <w:p w14:paraId="359374A3" w14:textId="27C93641" w:rsidR="00256E29" w:rsidRDefault="00256E29" w:rsidP="00256E29">
      <w:pPr>
        <w:autoSpaceDE w:val="0"/>
        <w:autoSpaceDN w:val="0"/>
        <w:adjustRightInd w:val="0"/>
        <w:spacing w:line="240" w:lineRule="auto"/>
        <w:rPr>
          <w:ins w:id="2634" w:author="Dunn, Karen" w:date="2021-10-04T15:17:00Z"/>
          <w:rFonts w:ascii="Calibri" w:hAnsi="Calibri" w:cs="Calibri"/>
          <w:sz w:val="22"/>
          <w:lang w:val="en-US"/>
        </w:rPr>
      </w:pPr>
    </w:p>
    <w:p w14:paraId="6D332D82" w14:textId="71F84B23" w:rsidR="00256E29" w:rsidRDefault="00256E29" w:rsidP="00256E29">
      <w:pPr>
        <w:pStyle w:val="Heading2"/>
        <w:rPr>
          <w:ins w:id="2635" w:author="Dunn, Karen" w:date="2021-10-04T15:17:00Z"/>
        </w:rPr>
      </w:pPr>
      <w:ins w:id="2636" w:author="Dunn, Karen" w:date="2021-10-04T15:17:00Z">
        <w:r>
          <w:t>Coverage Aspects</w:t>
        </w:r>
      </w:ins>
    </w:p>
    <w:p w14:paraId="170F75E3" w14:textId="29207AB6" w:rsidR="00256E29" w:rsidRDefault="00256E29" w:rsidP="00256E29">
      <w:pPr>
        <w:autoSpaceDE w:val="0"/>
        <w:autoSpaceDN w:val="0"/>
        <w:adjustRightInd w:val="0"/>
        <w:spacing w:line="240" w:lineRule="auto"/>
        <w:rPr>
          <w:ins w:id="2637" w:author="Dunn, Karen" w:date="2021-10-04T15:21:00Z"/>
          <w:rFonts w:ascii="Calibri" w:hAnsi="Calibri" w:cs="Calibri"/>
          <w:sz w:val="22"/>
          <w:lang w:val="en-US"/>
        </w:rPr>
      </w:pPr>
      <w:ins w:id="2638" w:author="Dunn, Karen" w:date="2021-10-04T15:18:00Z">
        <w:r>
          <w:rPr>
            <w:rFonts w:ascii="Calibri" w:hAnsi="Calibri" w:cs="Calibri"/>
            <w:sz w:val="22"/>
            <w:lang w:val="en-US"/>
          </w:rPr>
          <w:t>In general, AIS design coverage ranges should approximate VHF voice communication ranges. However, actual</w:t>
        </w:r>
      </w:ins>
      <w:ins w:id="2639" w:author="Dunn, Karen" w:date="2021-10-04T15:21:00Z">
        <w:r>
          <w:rPr>
            <w:rFonts w:ascii="Calibri" w:hAnsi="Calibri" w:cs="Calibri"/>
            <w:sz w:val="22"/>
            <w:lang w:val="en-US"/>
          </w:rPr>
          <w:t xml:space="preserve"> </w:t>
        </w:r>
      </w:ins>
      <w:ins w:id="2640" w:author="Dunn, Karen" w:date="2021-10-04T15:18:00Z">
        <w:r>
          <w:rPr>
            <w:rFonts w:ascii="Calibri" w:hAnsi="Calibri" w:cs="Calibri"/>
            <w:sz w:val="22"/>
            <w:lang w:val="en-US"/>
          </w:rPr>
          <w:t>vessel traffic density or geographic considerations (i.e., mountains or other VHF occlusions) may determine the</w:t>
        </w:r>
      </w:ins>
      <w:ins w:id="2641" w:author="Dunn, Karen" w:date="2021-10-04T15:21:00Z">
        <w:r>
          <w:rPr>
            <w:rFonts w:ascii="Calibri" w:hAnsi="Calibri" w:cs="Calibri"/>
            <w:sz w:val="22"/>
            <w:lang w:val="en-US"/>
          </w:rPr>
          <w:t xml:space="preserve"> </w:t>
        </w:r>
      </w:ins>
      <w:ins w:id="2642" w:author="Dunn, Karen" w:date="2021-10-04T15:18:00Z">
        <w:r>
          <w:rPr>
            <w:rFonts w:ascii="Calibri" w:hAnsi="Calibri" w:cs="Calibri"/>
            <w:sz w:val="22"/>
            <w:lang w:val="en-US"/>
          </w:rPr>
          <w:t>need for additional base stations.</w:t>
        </w:r>
      </w:ins>
    </w:p>
    <w:p w14:paraId="5E1068BD" w14:textId="77777777" w:rsidR="00256E29" w:rsidRDefault="00256E29" w:rsidP="00256E29">
      <w:pPr>
        <w:autoSpaceDE w:val="0"/>
        <w:autoSpaceDN w:val="0"/>
        <w:adjustRightInd w:val="0"/>
        <w:spacing w:line="240" w:lineRule="auto"/>
        <w:rPr>
          <w:ins w:id="2643" w:author="Dunn, Karen" w:date="2021-10-04T15:18:00Z"/>
          <w:rFonts w:ascii="Calibri" w:hAnsi="Calibri" w:cs="Calibri"/>
          <w:sz w:val="22"/>
          <w:lang w:val="en-US"/>
        </w:rPr>
      </w:pPr>
    </w:p>
    <w:p w14:paraId="3DA2DB83" w14:textId="258E71A8" w:rsidR="00256E29" w:rsidRDefault="00256E29" w:rsidP="00256E29">
      <w:pPr>
        <w:autoSpaceDE w:val="0"/>
        <w:autoSpaceDN w:val="0"/>
        <w:adjustRightInd w:val="0"/>
        <w:spacing w:line="240" w:lineRule="auto"/>
        <w:rPr>
          <w:ins w:id="2644" w:author="Dunn, Karen" w:date="2021-10-04T15:18:00Z"/>
          <w:rFonts w:ascii="Calibri" w:hAnsi="Calibri" w:cs="Calibri"/>
          <w:sz w:val="22"/>
          <w:lang w:val="en-US"/>
        </w:rPr>
      </w:pPr>
      <w:ins w:id="2645" w:author="Dunn, Karen" w:date="2021-10-04T15:18:00Z">
        <w:r>
          <w:rPr>
            <w:rFonts w:ascii="Calibri" w:hAnsi="Calibri" w:cs="Calibri"/>
            <w:sz w:val="22"/>
            <w:lang w:val="en-US"/>
          </w:rPr>
          <w:t>When estimating the size of the operational coverage (operational cell) for shore facilities, an important</w:t>
        </w:r>
      </w:ins>
      <w:ins w:id="2646" w:author="Dunn, Karen" w:date="2021-10-04T15:21:00Z">
        <w:r>
          <w:rPr>
            <w:rFonts w:ascii="Calibri" w:hAnsi="Calibri" w:cs="Calibri"/>
            <w:sz w:val="22"/>
            <w:lang w:val="en-US"/>
          </w:rPr>
          <w:t xml:space="preserve"> </w:t>
        </w:r>
      </w:ins>
      <w:ins w:id="2647" w:author="Dunn, Karen" w:date="2021-10-04T15:18:00Z">
        <w:r>
          <w:rPr>
            <w:rFonts w:ascii="Calibri" w:hAnsi="Calibri" w:cs="Calibri"/>
            <w:sz w:val="22"/>
            <w:lang w:val="en-US"/>
          </w:rPr>
          <w:t>consideration is the traffic load – number of mobile AIS stations within the area.</w:t>
        </w:r>
      </w:ins>
    </w:p>
    <w:p w14:paraId="3A0FD2E5" w14:textId="77777777" w:rsidR="00256E29" w:rsidRDefault="00256E29" w:rsidP="00256E29">
      <w:pPr>
        <w:autoSpaceDE w:val="0"/>
        <w:autoSpaceDN w:val="0"/>
        <w:adjustRightInd w:val="0"/>
        <w:spacing w:line="240" w:lineRule="auto"/>
        <w:rPr>
          <w:ins w:id="2648" w:author="Dunn, Karen" w:date="2021-10-04T15:21:00Z"/>
          <w:rFonts w:ascii="Calibri" w:hAnsi="Calibri" w:cs="Calibri"/>
          <w:sz w:val="22"/>
          <w:lang w:val="en-US"/>
        </w:rPr>
      </w:pPr>
    </w:p>
    <w:p w14:paraId="4BE184D8" w14:textId="21156350" w:rsidR="00256E29" w:rsidRDefault="00256E29" w:rsidP="00256E29">
      <w:pPr>
        <w:autoSpaceDE w:val="0"/>
        <w:autoSpaceDN w:val="0"/>
        <w:adjustRightInd w:val="0"/>
        <w:spacing w:line="240" w:lineRule="auto"/>
        <w:rPr>
          <w:ins w:id="2649" w:author="Dunn, Karen" w:date="2021-10-04T15:18:00Z"/>
          <w:rFonts w:ascii="Calibri" w:hAnsi="Calibri" w:cs="Calibri"/>
          <w:sz w:val="22"/>
          <w:lang w:val="en-US"/>
        </w:rPr>
      </w:pPr>
      <w:ins w:id="2650" w:author="Dunn, Karen" w:date="2021-10-04T15:18:00Z">
        <w:r>
          <w:rPr>
            <w:rFonts w:ascii="Calibri" w:hAnsi="Calibri" w:cs="Calibri"/>
            <w:sz w:val="22"/>
            <w:lang w:val="en-US"/>
          </w:rPr>
          <w:t>For example, calculations in one port have indicated that an AIS base station could accommodate less than 300</w:t>
        </w:r>
      </w:ins>
      <w:ins w:id="2651" w:author="Dunn, Karen" w:date="2021-10-04T15:21:00Z">
        <w:r>
          <w:rPr>
            <w:rFonts w:ascii="Calibri" w:hAnsi="Calibri" w:cs="Calibri"/>
            <w:sz w:val="22"/>
            <w:lang w:val="en-US"/>
          </w:rPr>
          <w:t xml:space="preserve"> </w:t>
        </w:r>
      </w:ins>
      <w:ins w:id="2652" w:author="Dunn, Karen" w:date="2021-10-04T15:18:00Z">
        <w:r>
          <w:rPr>
            <w:rFonts w:ascii="Calibri" w:hAnsi="Calibri" w:cs="Calibri"/>
            <w:sz w:val="22"/>
            <w:lang w:val="en-US"/>
          </w:rPr>
          <w:t>active AIS units.</w:t>
        </w:r>
      </w:ins>
    </w:p>
    <w:p w14:paraId="41722BC4" w14:textId="77777777" w:rsidR="00256E29" w:rsidRDefault="00256E29" w:rsidP="00256E29">
      <w:pPr>
        <w:autoSpaceDE w:val="0"/>
        <w:autoSpaceDN w:val="0"/>
        <w:adjustRightInd w:val="0"/>
        <w:spacing w:line="240" w:lineRule="auto"/>
        <w:rPr>
          <w:ins w:id="2653" w:author="Dunn, Karen" w:date="2021-10-04T15:21:00Z"/>
          <w:rFonts w:ascii="Calibri" w:hAnsi="Calibri" w:cs="Calibri"/>
          <w:sz w:val="22"/>
          <w:lang w:val="en-US"/>
        </w:rPr>
      </w:pPr>
    </w:p>
    <w:p w14:paraId="25B21D2D" w14:textId="00FB3D7A" w:rsidR="00256E29" w:rsidRDefault="00256E29" w:rsidP="00256E29">
      <w:pPr>
        <w:autoSpaceDE w:val="0"/>
        <w:autoSpaceDN w:val="0"/>
        <w:adjustRightInd w:val="0"/>
        <w:spacing w:line="240" w:lineRule="auto"/>
        <w:rPr>
          <w:ins w:id="2654" w:author="Dunn, Karen" w:date="2021-10-04T15:18:00Z"/>
          <w:rFonts w:ascii="Calibri" w:hAnsi="Calibri" w:cs="Calibri"/>
          <w:sz w:val="22"/>
          <w:lang w:val="en-US"/>
        </w:rPr>
      </w:pPr>
      <w:ins w:id="2655" w:author="Dunn, Karen" w:date="2021-10-04T15:18:00Z">
        <w:r>
          <w:rPr>
            <w:rFonts w:ascii="Calibri" w:hAnsi="Calibri" w:cs="Calibri"/>
            <w:sz w:val="22"/>
            <w:lang w:val="en-US"/>
          </w:rPr>
          <w:t>For further information refer to Reference [1].</w:t>
        </w:r>
      </w:ins>
    </w:p>
    <w:p w14:paraId="215FBCC1" w14:textId="77777777" w:rsidR="00256E29" w:rsidRDefault="00256E29" w:rsidP="00256E29">
      <w:pPr>
        <w:autoSpaceDE w:val="0"/>
        <w:autoSpaceDN w:val="0"/>
        <w:adjustRightInd w:val="0"/>
        <w:spacing w:line="240" w:lineRule="auto"/>
        <w:rPr>
          <w:ins w:id="2656" w:author="Dunn, Karen" w:date="2021-10-04T15:21:00Z"/>
          <w:rFonts w:ascii="Calibri" w:hAnsi="Calibri" w:cs="Calibri"/>
          <w:sz w:val="22"/>
          <w:lang w:val="en-US"/>
        </w:rPr>
      </w:pPr>
    </w:p>
    <w:p w14:paraId="5D676CAF" w14:textId="26FD7505" w:rsidR="00256E29" w:rsidRDefault="00256E29" w:rsidP="00256E29">
      <w:pPr>
        <w:autoSpaceDE w:val="0"/>
        <w:autoSpaceDN w:val="0"/>
        <w:adjustRightInd w:val="0"/>
        <w:spacing w:line="240" w:lineRule="auto"/>
        <w:rPr>
          <w:ins w:id="2657" w:author="Dunn, Karen" w:date="2021-10-04T15:18:00Z"/>
          <w:rFonts w:ascii="Calibri" w:hAnsi="Calibri" w:cs="Calibri"/>
          <w:sz w:val="22"/>
          <w:lang w:val="en-US"/>
        </w:rPr>
      </w:pPr>
      <w:ins w:id="2658" w:author="Dunn, Karen" w:date="2021-10-04T15:18:00Z">
        <w:r>
          <w:rPr>
            <w:rFonts w:ascii="Calibri" w:hAnsi="Calibri" w:cs="Calibri"/>
            <w:sz w:val="22"/>
            <w:lang w:val="en-US"/>
          </w:rPr>
          <w:lastRenderedPageBreak/>
          <w:t>Where the VTS Area extends beyond the coverage of a single AIS base station, the recommended approach is to</w:t>
        </w:r>
      </w:ins>
      <w:ins w:id="2659" w:author="Dunn, Karen" w:date="2021-10-04T15:22:00Z">
        <w:r>
          <w:rPr>
            <w:rFonts w:ascii="Calibri" w:hAnsi="Calibri" w:cs="Calibri"/>
            <w:sz w:val="22"/>
            <w:lang w:val="en-US"/>
          </w:rPr>
          <w:t xml:space="preserve"> </w:t>
        </w:r>
      </w:ins>
      <w:ins w:id="2660" w:author="Dunn, Karen" w:date="2021-10-04T15:18:00Z">
        <w:r>
          <w:rPr>
            <w:rFonts w:ascii="Calibri" w:hAnsi="Calibri" w:cs="Calibri"/>
            <w:sz w:val="22"/>
            <w:lang w:val="en-US"/>
          </w:rPr>
          <w:t>extend the VTS Network with additional base stations or to connect to a separate AIS network, such that the</w:t>
        </w:r>
      </w:ins>
      <w:ins w:id="2661" w:author="Dunn, Karen" w:date="2021-10-04T15:22:00Z">
        <w:r>
          <w:rPr>
            <w:rFonts w:ascii="Calibri" w:hAnsi="Calibri" w:cs="Calibri"/>
            <w:sz w:val="22"/>
            <w:lang w:val="en-US"/>
          </w:rPr>
          <w:t xml:space="preserve">  </w:t>
        </w:r>
      </w:ins>
      <w:ins w:id="2662" w:author="Dunn, Karen" w:date="2021-10-04T15:18:00Z">
        <w:r>
          <w:rPr>
            <w:rFonts w:ascii="Calibri" w:hAnsi="Calibri" w:cs="Calibri"/>
            <w:sz w:val="22"/>
            <w:lang w:val="en-US"/>
          </w:rPr>
          <w:t>required coverage is achieved. Where it is not possible to extend the VTS network, AIS repeaters could be used.</w:t>
        </w:r>
      </w:ins>
      <w:ins w:id="2663" w:author="Dunn, Karen" w:date="2021-10-04T15:22:00Z">
        <w:r>
          <w:rPr>
            <w:rFonts w:ascii="Calibri" w:hAnsi="Calibri" w:cs="Calibri"/>
            <w:sz w:val="22"/>
            <w:lang w:val="en-US"/>
          </w:rPr>
          <w:t xml:space="preserve"> </w:t>
        </w:r>
      </w:ins>
      <w:ins w:id="2664" w:author="Dunn, Karen" w:date="2021-10-04T15:18:00Z">
        <w:r>
          <w:rPr>
            <w:rFonts w:ascii="Calibri" w:hAnsi="Calibri" w:cs="Calibri"/>
            <w:sz w:val="22"/>
            <w:lang w:val="en-US"/>
          </w:rPr>
          <w:t>A repeater provides a simple means of extending the AIS coverage, however, at a cost of halving the capacity of</w:t>
        </w:r>
      </w:ins>
      <w:ins w:id="2665" w:author="Dunn, Karen" w:date="2021-10-04T15:22:00Z">
        <w:r>
          <w:rPr>
            <w:rFonts w:ascii="Calibri" w:hAnsi="Calibri" w:cs="Calibri"/>
            <w:sz w:val="22"/>
            <w:lang w:val="en-US"/>
          </w:rPr>
          <w:t xml:space="preserve"> </w:t>
        </w:r>
      </w:ins>
      <w:ins w:id="2666" w:author="Dunn, Karen" w:date="2021-10-04T15:18:00Z">
        <w:r>
          <w:rPr>
            <w:rFonts w:ascii="Calibri" w:hAnsi="Calibri" w:cs="Calibri"/>
            <w:sz w:val="22"/>
            <w:lang w:val="en-US"/>
          </w:rPr>
          <w:t>the system! For this reason, AIS repeaters are not recommended for use in areas of high traffic density.</w:t>
        </w:r>
      </w:ins>
    </w:p>
    <w:p w14:paraId="393353CA" w14:textId="16AC3719" w:rsidR="00256E29" w:rsidRDefault="00256E29" w:rsidP="00256E29">
      <w:pPr>
        <w:rPr>
          <w:ins w:id="2667" w:author="Dunn, Karen" w:date="2021-10-04T15:18:00Z"/>
          <w:rFonts w:ascii="Calibri" w:hAnsi="Calibri" w:cs="Calibri"/>
          <w:sz w:val="22"/>
          <w:lang w:val="en-US"/>
        </w:rPr>
      </w:pPr>
    </w:p>
    <w:p w14:paraId="67CA8469" w14:textId="1A2D5EDF" w:rsidR="00256E29" w:rsidRDefault="00256E29" w:rsidP="00256E29">
      <w:pPr>
        <w:pStyle w:val="Heading2"/>
        <w:rPr>
          <w:ins w:id="2668" w:author="Dunn, Karen" w:date="2021-10-04T15:18:00Z"/>
        </w:rPr>
      </w:pPr>
      <w:ins w:id="2669" w:author="Dunn, Karen" w:date="2021-10-04T15:18:00Z">
        <w:r>
          <w:t>AIS Overload Conditions</w:t>
        </w:r>
      </w:ins>
    </w:p>
    <w:p w14:paraId="3F5BBF37" w14:textId="5D37CE36" w:rsidR="00256E29" w:rsidRDefault="00256E29" w:rsidP="00256E29">
      <w:pPr>
        <w:autoSpaceDE w:val="0"/>
        <w:autoSpaceDN w:val="0"/>
        <w:adjustRightInd w:val="0"/>
        <w:spacing w:line="240" w:lineRule="auto"/>
        <w:rPr>
          <w:ins w:id="2670" w:author="Dunn, Karen" w:date="2021-10-04T15:18:00Z"/>
          <w:rFonts w:ascii="Calibri" w:hAnsi="Calibri" w:cs="Calibri"/>
          <w:sz w:val="22"/>
          <w:lang w:val="en-US"/>
        </w:rPr>
      </w:pPr>
      <w:ins w:id="2671" w:author="Dunn, Karen" w:date="2021-10-04T15:18:00Z">
        <w:r>
          <w:rPr>
            <w:rFonts w:ascii="Calibri" w:hAnsi="Calibri" w:cs="Calibri"/>
            <w:sz w:val="22"/>
            <w:lang w:val="en-US"/>
          </w:rPr>
          <w:t>With the growth of the number of vessels, equipped with AIS, and the available bandwidth of AIS, there are more</w:t>
        </w:r>
      </w:ins>
      <w:ins w:id="2672" w:author="Dunn, Karen" w:date="2021-10-04T15:22:00Z">
        <w:r>
          <w:rPr>
            <w:rFonts w:ascii="Calibri" w:hAnsi="Calibri" w:cs="Calibri"/>
            <w:sz w:val="22"/>
            <w:lang w:val="en-US"/>
          </w:rPr>
          <w:t xml:space="preserve"> </w:t>
        </w:r>
      </w:ins>
      <w:ins w:id="2673" w:author="Dunn, Karen" w:date="2021-10-04T15:18:00Z">
        <w:r>
          <w:rPr>
            <w:rFonts w:ascii="Calibri" w:hAnsi="Calibri" w:cs="Calibri"/>
            <w:sz w:val="22"/>
            <w:lang w:val="en-US"/>
          </w:rPr>
          <w:t>and more areas where AIS reception is degraded due to overload conditions. Possible consequences include</w:t>
        </w:r>
      </w:ins>
      <w:ins w:id="2674" w:author="Dunn, Karen" w:date="2021-10-04T15:23:00Z">
        <w:r>
          <w:rPr>
            <w:rFonts w:ascii="Calibri" w:hAnsi="Calibri" w:cs="Calibri"/>
            <w:sz w:val="22"/>
            <w:lang w:val="en-US"/>
          </w:rPr>
          <w:t xml:space="preserve"> </w:t>
        </w:r>
      </w:ins>
      <w:ins w:id="2675" w:author="Dunn, Karen" w:date="2021-10-04T15:18:00Z">
        <w:r>
          <w:rPr>
            <w:rFonts w:ascii="Calibri" w:hAnsi="Calibri" w:cs="Calibri"/>
            <w:sz w:val="22"/>
            <w:lang w:val="en-US"/>
          </w:rPr>
          <w:t>decreased effective reporting rates of vessels, causing problems for data fusing, and Class‐B transponders cannot</w:t>
        </w:r>
      </w:ins>
      <w:ins w:id="2676" w:author="Dunn, Karen" w:date="2021-10-04T15:23:00Z">
        <w:r>
          <w:rPr>
            <w:rFonts w:ascii="Calibri" w:hAnsi="Calibri" w:cs="Calibri"/>
            <w:sz w:val="22"/>
            <w:lang w:val="en-US"/>
          </w:rPr>
          <w:t xml:space="preserve"> </w:t>
        </w:r>
      </w:ins>
      <w:ins w:id="2677" w:author="Dunn, Karen" w:date="2021-10-04T15:18:00Z">
        <w:r>
          <w:rPr>
            <w:rFonts w:ascii="Calibri" w:hAnsi="Calibri" w:cs="Calibri"/>
            <w:sz w:val="22"/>
            <w:lang w:val="en-US"/>
          </w:rPr>
          <w:t>report due to lack of time slots.</w:t>
        </w:r>
      </w:ins>
    </w:p>
    <w:p w14:paraId="061353E7" w14:textId="77777777" w:rsidR="00256E29" w:rsidRDefault="00256E29" w:rsidP="00256E29">
      <w:pPr>
        <w:autoSpaceDE w:val="0"/>
        <w:autoSpaceDN w:val="0"/>
        <w:adjustRightInd w:val="0"/>
        <w:spacing w:line="240" w:lineRule="auto"/>
        <w:rPr>
          <w:ins w:id="2678" w:author="Dunn, Karen" w:date="2021-10-04T15:23:00Z"/>
          <w:rFonts w:ascii="Calibri" w:hAnsi="Calibri" w:cs="Calibri"/>
          <w:sz w:val="22"/>
          <w:lang w:val="en-US"/>
        </w:rPr>
      </w:pPr>
    </w:p>
    <w:p w14:paraId="599D5D83" w14:textId="0E98D400" w:rsidR="00256E29" w:rsidRDefault="00256E29" w:rsidP="00256E29">
      <w:pPr>
        <w:autoSpaceDE w:val="0"/>
        <w:autoSpaceDN w:val="0"/>
        <w:adjustRightInd w:val="0"/>
        <w:spacing w:line="240" w:lineRule="auto"/>
        <w:rPr>
          <w:ins w:id="2679" w:author="Dunn, Karen" w:date="2021-10-04T15:18:00Z"/>
          <w:rFonts w:ascii="Calibri" w:hAnsi="Calibri" w:cs="Calibri"/>
          <w:sz w:val="22"/>
          <w:lang w:val="en-US"/>
        </w:rPr>
      </w:pPr>
      <w:ins w:id="2680" w:author="Dunn, Karen" w:date="2021-10-04T15:18:00Z">
        <w:r>
          <w:rPr>
            <w:rFonts w:ascii="Calibri" w:hAnsi="Calibri" w:cs="Calibri"/>
            <w:sz w:val="22"/>
            <w:lang w:val="en-US"/>
          </w:rPr>
          <w:t>This may lead to a stale or incomplete vessel traffic image without notification to the VTSO, and vessels may not</w:t>
        </w:r>
      </w:ins>
      <w:ins w:id="2681" w:author="Dunn, Karen" w:date="2021-10-04T15:23:00Z">
        <w:r>
          <w:rPr>
            <w:rFonts w:ascii="Calibri" w:hAnsi="Calibri" w:cs="Calibri"/>
            <w:sz w:val="22"/>
            <w:lang w:val="en-US"/>
          </w:rPr>
          <w:t xml:space="preserve"> </w:t>
        </w:r>
      </w:ins>
      <w:ins w:id="2682" w:author="Dunn, Karen" w:date="2021-10-04T15:18:00Z">
        <w:r>
          <w:rPr>
            <w:rFonts w:ascii="Calibri" w:hAnsi="Calibri" w:cs="Calibri"/>
            <w:sz w:val="22"/>
            <w:lang w:val="en-US"/>
          </w:rPr>
          <w:t>see each other when reliant on the use of Class‐B transponders, especially in areas where there is limited or no</w:t>
        </w:r>
      </w:ins>
      <w:ins w:id="2683" w:author="Dunn, Karen" w:date="2021-10-04T15:23:00Z">
        <w:r>
          <w:rPr>
            <w:rFonts w:ascii="Calibri" w:hAnsi="Calibri" w:cs="Calibri"/>
            <w:sz w:val="22"/>
            <w:lang w:val="en-US"/>
          </w:rPr>
          <w:t xml:space="preserve"> </w:t>
        </w:r>
      </w:ins>
      <w:ins w:id="2684" w:author="Dunn, Karen" w:date="2021-10-04T15:18:00Z">
        <w:r>
          <w:rPr>
            <w:rFonts w:ascii="Calibri" w:hAnsi="Calibri" w:cs="Calibri"/>
            <w:sz w:val="22"/>
            <w:lang w:val="en-US"/>
          </w:rPr>
          <w:t>radar coverage.</w:t>
        </w:r>
      </w:ins>
    </w:p>
    <w:p w14:paraId="1C94A3D4" w14:textId="5A6C3C85" w:rsidR="00256E29" w:rsidRDefault="00256E29" w:rsidP="00256E29">
      <w:pPr>
        <w:rPr>
          <w:ins w:id="2685" w:author="Dunn, Karen" w:date="2021-10-04T15:18:00Z"/>
          <w:rFonts w:ascii="Calibri" w:hAnsi="Calibri" w:cs="Calibri"/>
          <w:sz w:val="22"/>
          <w:lang w:val="en-US"/>
        </w:rPr>
      </w:pPr>
    </w:p>
    <w:p w14:paraId="055A9AC1" w14:textId="481E873B" w:rsidR="00256E29" w:rsidRDefault="00256E29" w:rsidP="00256E29">
      <w:pPr>
        <w:pStyle w:val="Heading2"/>
        <w:rPr>
          <w:ins w:id="2686" w:author="Dunn, Karen" w:date="2021-10-04T15:18:00Z"/>
        </w:rPr>
      </w:pPr>
      <w:ins w:id="2687" w:author="Dunn, Karen" w:date="2021-10-04T15:18:00Z">
        <w:r>
          <w:t>Data Integrity</w:t>
        </w:r>
      </w:ins>
    </w:p>
    <w:p w14:paraId="5636CBA2" w14:textId="15268C31" w:rsidR="00256E29" w:rsidRDefault="00256E29" w:rsidP="00256E29">
      <w:pPr>
        <w:autoSpaceDE w:val="0"/>
        <w:autoSpaceDN w:val="0"/>
        <w:adjustRightInd w:val="0"/>
        <w:spacing w:line="240" w:lineRule="auto"/>
        <w:rPr>
          <w:ins w:id="2688" w:author="Dunn, Karen" w:date="2021-10-04T15:19:00Z"/>
          <w:rFonts w:ascii="Calibri" w:hAnsi="Calibri" w:cs="Calibri"/>
          <w:sz w:val="22"/>
          <w:lang w:val="en-US"/>
        </w:rPr>
      </w:pPr>
      <w:ins w:id="2689" w:author="Dunn, Karen" w:date="2021-10-04T15:19:00Z">
        <w:r>
          <w:rPr>
            <w:rFonts w:ascii="Calibri" w:hAnsi="Calibri" w:cs="Calibri"/>
            <w:sz w:val="22"/>
            <w:lang w:val="en-US"/>
          </w:rPr>
          <w:t>AIS position information is, in principle, obtained through GNSS. There is a possibility of GNSS‐sourced positional</w:t>
        </w:r>
      </w:ins>
      <w:ins w:id="2690" w:author="Dunn, Karen" w:date="2021-10-04T15:23:00Z">
        <w:r>
          <w:rPr>
            <w:rFonts w:ascii="Calibri" w:hAnsi="Calibri" w:cs="Calibri"/>
            <w:sz w:val="22"/>
            <w:lang w:val="en-US"/>
          </w:rPr>
          <w:t xml:space="preserve"> </w:t>
        </w:r>
      </w:ins>
      <w:ins w:id="2691" w:author="Dunn, Karen" w:date="2021-10-04T15:19:00Z">
        <w:r>
          <w:rPr>
            <w:rFonts w:ascii="Calibri" w:hAnsi="Calibri" w:cs="Calibri"/>
            <w:sz w:val="22"/>
            <w:lang w:val="en-US"/>
          </w:rPr>
          <w:t>data being corrupted due to (satellite) equipment faults and intentional or unintentional interference (of the</w:t>
        </w:r>
      </w:ins>
      <w:ins w:id="2692" w:author="Dunn, Karen" w:date="2021-10-04T15:23:00Z">
        <w:r>
          <w:rPr>
            <w:rFonts w:ascii="Calibri" w:hAnsi="Calibri" w:cs="Calibri"/>
            <w:sz w:val="22"/>
            <w:lang w:val="en-US"/>
          </w:rPr>
          <w:t xml:space="preserve"> </w:t>
        </w:r>
      </w:ins>
      <w:ins w:id="2693" w:author="Dunn, Karen" w:date="2021-10-04T15:19:00Z">
        <w:r>
          <w:rPr>
            <w:rFonts w:ascii="Calibri" w:hAnsi="Calibri" w:cs="Calibri"/>
            <w:sz w:val="22"/>
            <w:lang w:val="en-US"/>
          </w:rPr>
          <w:t>satellite‐originated signals). Where possible, safeguards should be considered within the VTS system to assess</w:t>
        </w:r>
      </w:ins>
      <w:ins w:id="2694" w:author="Dunn, Karen" w:date="2021-10-04T15:23:00Z">
        <w:r>
          <w:rPr>
            <w:rFonts w:ascii="Calibri" w:hAnsi="Calibri" w:cs="Calibri"/>
            <w:sz w:val="22"/>
            <w:lang w:val="en-US"/>
          </w:rPr>
          <w:t xml:space="preserve"> </w:t>
        </w:r>
      </w:ins>
      <w:ins w:id="2695" w:author="Dunn, Karen" w:date="2021-10-04T15:19:00Z">
        <w:r>
          <w:rPr>
            <w:rFonts w:ascii="Calibri" w:hAnsi="Calibri" w:cs="Calibri"/>
            <w:sz w:val="22"/>
            <w:lang w:val="en-US"/>
          </w:rPr>
          <w:t>the integrity of positional data when two or more sources of such data are available. Note, that corruption of</w:t>
        </w:r>
      </w:ins>
      <w:ins w:id="2696" w:author="Dunn, Karen" w:date="2021-10-04T15:23:00Z">
        <w:r>
          <w:rPr>
            <w:rFonts w:ascii="Calibri" w:hAnsi="Calibri" w:cs="Calibri"/>
            <w:sz w:val="22"/>
            <w:lang w:val="en-US"/>
          </w:rPr>
          <w:t xml:space="preserve"> </w:t>
        </w:r>
      </w:ins>
      <w:ins w:id="2697" w:author="Dunn, Karen" w:date="2021-10-04T15:19:00Z">
        <w:r>
          <w:rPr>
            <w:rFonts w:ascii="Calibri" w:hAnsi="Calibri" w:cs="Calibri"/>
            <w:sz w:val="22"/>
            <w:lang w:val="en-US"/>
          </w:rPr>
          <w:t>position data may result from an incorrect time stamp.</w:t>
        </w:r>
      </w:ins>
    </w:p>
    <w:p w14:paraId="07597BB6" w14:textId="1E3C71BE" w:rsidR="00256E29" w:rsidRDefault="00256E29" w:rsidP="00256E29">
      <w:pPr>
        <w:rPr>
          <w:ins w:id="2698" w:author="Dunn, Karen" w:date="2021-10-04T15:19:00Z"/>
          <w:rFonts w:ascii="Calibri" w:hAnsi="Calibri" w:cs="Calibri"/>
          <w:sz w:val="22"/>
          <w:lang w:val="en-US"/>
        </w:rPr>
      </w:pPr>
    </w:p>
    <w:p w14:paraId="0FE45826" w14:textId="38ABBA6B" w:rsidR="00256E29" w:rsidRDefault="00256E29" w:rsidP="00256E29">
      <w:pPr>
        <w:pStyle w:val="Heading2"/>
        <w:rPr>
          <w:ins w:id="2699" w:author="Dunn, Karen" w:date="2021-10-04T15:19:00Z"/>
        </w:rPr>
      </w:pPr>
      <w:ins w:id="2700" w:author="Dunn, Karen" w:date="2021-10-04T15:19:00Z">
        <w:r>
          <w:t>Installation and Maintenance</w:t>
        </w:r>
      </w:ins>
    </w:p>
    <w:p w14:paraId="468864B7" w14:textId="3E013DA0" w:rsidR="00256E29" w:rsidRDefault="00256E29" w:rsidP="00256E29">
      <w:pPr>
        <w:autoSpaceDE w:val="0"/>
        <w:autoSpaceDN w:val="0"/>
        <w:adjustRightInd w:val="0"/>
        <w:spacing w:line="240" w:lineRule="auto"/>
        <w:rPr>
          <w:ins w:id="2701" w:author="Dunn, Karen" w:date="2021-10-04T15:20:00Z"/>
          <w:rFonts w:ascii="Calibri" w:hAnsi="Calibri" w:cs="Calibri"/>
          <w:sz w:val="22"/>
          <w:lang w:val="en-US"/>
        </w:rPr>
      </w:pPr>
      <w:ins w:id="2702" w:author="Dunn, Karen" w:date="2021-10-04T15:20:00Z">
        <w:r>
          <w:rPr>
            <w:rFonts w:ascii="Calibri" w:hAnsi="Calibri" w:cs="Calibri"/>
            <w:sz w:val="22"/>
            <w:lang w:val="en-US"/>
          </w:rPr>
          <w:t>VTS is a shore based operation and as such it should use AIS physical equipment intended for on‐shore use. VTS</w:t>
        </w:r>
      </w:ins>
      <w:ins w:id="2703" w:author="Dunn, Karen" w:date="2021-10-04T15:24:00Z">
        <w:r>
          <w:rPr>
            <w:rFonts w:ascii="Calibri" w:hAnsi="Calibri" w:cs="Calibri"/>
            <w:sz w:val="22"/>
            <w:lang w:val="en-US"/>
          </w:rPr>
          <w:t xml:space="preserve"> </w:t>
        </w:r>
      </w:ins>
      <w:ins w:id="2704" w:author="Dunn, Karen" w:date="2021-10-04T15:20:00Z">
        <w:r>
          <w:rPr>
            <w:rFonts w:ascii="Calibri" w:hAnsi="Calibri" w:cs="Calibri"/>
            <w:sz w:val="22"/>
            <w:lang w:val="en-US"/>
          </w:rPr>
          <w:t>should therefore not use the physical (mobile Class A or Class B) transponder equipment intended for installation</w:t>
        </w:r>
      </w:ins>
      <w:ins w:id="2705" w:author="Dunn, Karen" w:date="2021-10-04T15:24:00Z">
        <w:r>
          <w:rPr>
            <w:rFonts w:ascii="Calibri" w:hAnsi="Calibri" w:cs="Calibri"/>
            <w:sz w:val="22"/>
            <w:lang w:val="en-US"/>
          </w:rPr>
          <w:t xml:space="preserve"> </w:t>
        </w:r>
      </w:ins>
      <w:ins w:id="2706" w:author="Dunn, Karen" w:date="2021-10-04T15:20:00Z">
        <w:r>
          <w:rPr>
            <w:rFonts w:ascii="Calibri" w:hAnsi="Calibri" w:cs="Calibri"/>
            <w:sz w:val="22"/>
            <w:lang w:val="en-US"/>
          </w:rPr>
          <w:t>on a vessel.</w:t>
        </w:r>
      </w:ins>
    </w:p>
    <w:p w14:paraId="73C28D1D" w14:textId="77777777" w:rsidR="00256E29" w:rsidRDefault="00256E29" w:rsidP="00256E29">
      <w:pPr>
        <w:autoSpaceDE w:val="0"/>
        <w:autoSpaceDN w:val="0"/>
        <w:adjustRightInd w:val="0"/>
        <w:spacing w:line="240" w:lineRule="auto"/>
        <w:rPr>
          <w:ins w:id="2707" w:author="Dunn, Karen" w:date="2021-10-04T15:24:00Z"/>
          <w:rFonts w:ascii="Calibri" w:hAnsi="Calibri" w:cs="Calibri"/>
          <w:sz w:val="22"/>
          <w:lang w:val="en-US"/>
        </w:rPr>
      </w:pPr>
    </w:p>
    <w:p w14:paraId="4E8E7A60" w14:textId="0942F25D" w:rsidR="00256E29" w:rsidRDefault="00256E29" w:rsidP="00256E29">
      <w:pPr>
        <w:autoSpaceDE w:val="0"/>
        <w:autoSpaceDN w:val="0"/>
        <w:adjustRightInd w:val="0"/>
        <w:spacing w:line="240" w:lineRule="auto"/>
        <w:rPr>
          <w:ins w:id="2708" w:author="Dunn, Karen" w:date="2021-10-04T15:24:00Z"/>
          <w:rFonts w:ascii="Calibri" w:hAnsi="Calibri" w:cs="Calibri"/>
          <w:sz w:val="22"/>
          <w:lang w:val="en-US"/>
        </w:rPr>
      </w:pPr>
      <w:ins w:id="2709" w:author="Dunn, Karen" w:date="2021-10-04T15:20:00Z">
        <w:r>
          <w:rPr>
            <w:rFonts w:ascii="Calibri" w:hAnsi="Calibri" w:cs="Calibri"/>
            <w:sz w:val="22"/>
            <w:lang w:val="en-US"/>
          </w:rPr>
          <w:t>The outdoor installations for AIS systems should be specified taking the considerations in Section 1 into account</w:t>
        </w:r>
        <w:r>
          <w:rPr>
            <w:rFonts w:ascii="Calibri" w:hAnsi="Calibri" w:cs="Calibri"/>
            <w:szCs w:val="18"/>
            <w:lang w:val="en-US"/>
          </w:rPr>
          <w:t>.</w:t>
        </w:r>
      </w:ins>
      <w:ins w:id="2710" w:author="Dunn, Karen" w:date="2021-10-04T15:24:00Z">
        <w:r>
          <w:rPr>
            <w:rFonts w:ascii="Calibri" w:hAnsi="Calibri" w:cs="Calibri"/>
            <w:szCs w:val="18"/>
            <w:lang w:val="en-US"/>
          </w:rPr>
          <w:t xml:space="preserve"> </w:t>
        </w:r>
      </w:ins>
      <w:ins w:id="2711" w:author="Dunn, Karen" w:date="2021-10-04T15:20:00Z">
        <w:r>
          <w:rPr>
            <w:rFonts w:ascii="Calibri" w:hAnsi="Calibri" w:cs="Calibri"/>
            <w:sz w:val="22"/>
            <w:lang w:val="en-US"/>
          </w:rPr>
          <w:t>This should also consider maintenance access, lightning protection and wind load on antennas. The build‐up of</w:t>
        </w:r>
      </w:ins>
      <w:ins w:id="2712" w:author="Dunn, Karen" w:date="2021-10-04T15:24:00Z">
        <w:r>
          <w:rPr>
            <w:rFonts w:ascii="Calibri" w:hAnsi="Calibri" w:cs="Calibri"/>
            <w:sz w:val="22"/>
            <w:lang w:val="en-US"/>
          </w:rPr>
          <w:t xml:space="preserve"> </w:t>
        </w:r>
      </w:ins>
      <w:ins w:id="2713" w:author="Dunn, Karen" w:date="2021-10-04T15:20:00Z">
        <w:r>
          <w:rPr>
            <w:rFonts w:ascii="Calibri" w:hAnsi="Calibri" w:cs="Calibri"/>
            <w:sz w:val="22"/>
            <w:lang w:val="en-US"/>
          </w:rPr>
          <w:t>ice in some climates should also be a consideration.</w:t>
        </w:r>
      </w:ins>
    </w:p>
    <w:p w14:paraId="68589FD7" w14:textId="77777777" w:rsidR="00256E29" w:rsidRDefault="00256E29" w:rsidP="00256E29">
      <w:pPr>
        <w:autoSpaceDE w:val="0"/>
        <w:autoSpaceDN w:val="0"/>
        <w:adjustRightInd w:val="0"/>
        <w:spacing w:line="240" w:lineRule="auto"/>
        <w:rPr>
          <w:ins w:id="2714" w:author="Dunn, Karen" w:date="2021-10-04T15:20:00Z"/>
          <w:rFonts w:ascii="Calibri" w:hAnsi="Calibri" w:cs="Calibri"/>
          <w:sz w:val="22"/>
          <w:lang w:val="en-US"/>
        </w:rPr>
      </w:pPr>
    </w:p>
    <w:p w14:paraId="2C4F2DCF" w14:textId="44421E99" w:rsidR="00256E29" w:rsidRDefault="00256E29" w:rsidP="00256E29">
      <w:pPr>
        <w:autoSpaceDE w:val="0"/>
        <w:autoSpaceDN w:val="0"/>
        <w:adjustRightInd w:val="0"/>
        <w:spacing w:line="240" w:lineRule="auto"/>
        <w:rPr>
          <w:ins w:id="2715" w:author="Dunn, Karen" w:date="2021-10-04T15:20:00Z"/>
          <w:rFonts w:ascii="Calibri" w:hAnsi="Calibri" w:cs="Calibri"/>
          <w:sz w:val="22"/>
          <w:lang w:val="en-US"/>
        </w:rPr>
      </w:pPr>
      <w:ins w:id="2716" w:author="Dunn, Karen" w:date="2021-10-04T15:20:00Z">
        <w:r>
          <w:rPr>
            <w:rFonts w:ascii="Calibri" w:hAnsi="Calibri" w:cs="Calibri"/>
            <w:sz w:val="22"/>
            <w:lang w:val="en-US"/>
          </w:rPr>
          <w:t>The AIS base station equipment should be housed indoors and in a controlled environment, as would be used for</w:t>
        </w:r>
      </w:ins>
      <w:ins w:id="2717" w:author="Dunn, Karen" w:date="2021-10-04T15:24:00Z">
        <w:r>
          <w:rPr>
            <w:rFonts w:ascii="Calibri" w:hAnsi="Calibri" w:cs="Calibri"/>
            <w:sz w:val="22"/>
            <w:lang w:val="en-US"/>
          </w:rPr>
          <w:t xml:space="preserve"> </w:t>
        </w:r>
      </w:ins>
      <w:ins w:id="2718" w:author="Dunn, Karen" w:date="2021-10-04T15:20:00Z">
        <w:r>
          <w:rPr>
            <w:rFonts w:ascii="Calibri" w:hAnsi="Calibri" w:cs="Calibri"/>
            <w:sz w:val="22"/>
            <w:lang w:val="en-US"/>
          </w:rPr>
          <w:t>other IT network components. AIS base stations are typically 19‐inch rack mountable and therefore all network</w:t>
        </w:r>
      </w:ins>
      <w:ins w:id="2719" w:author="Dunn, Karen" w:date="2021-10-04T15:24:00Z">
        <w:r>
          <w:rPr>
            <w:rFonts w:ascii="Calibri" w:hAnsi="Calibri" w:cs="Calibri"/>
            <w:sz w:val="22"/>
            <w:lang w:val="en-US"/>
          </w:rPr>
          <w:t xml:space="preserve"> </w:t>
        </w:r>
      </w:ins>
      <w:ins w:id="2720" w:author="Dunn, Karen" w:date="2021-10-04T15:20:00Z">
        <w:r>
          <w:rPr>
            <w:rFonts w:ascii="Calibri" w:hAnsi="Calibri" w:cs="Calibri"/>
            <w:sz w:val="22"/>
            <w:lang w:val="en-US"/>
          </w:rPr>
          <w:t>and power connections will normally reside within the 19‐inch equipment rack. Installation should therefore be</w:t>
        </w:r>
      </w:ins>
      <w:ins w:id="2721" w:author="Dunn, Karen" w:date="2021-10-04T15:24:00Z">
        <w:r>
          <w:rPr>
            <w:rFonts w:ascii="Calibri" w:hAnsi="Calibri" w:cs="Calibri"/>
            <w:sz w:val="22"/>
            <w:lang w:val="en-US"/>
          </w:rPr>
          <w:t xml:space="preserve">  </w:t>
        </w:r>
      </w:ins>
      <w:ins w:id="2722" w:author="Dunn, Karen" w:date="2021-10-04T15:20:00Z">
        <w:r>
          <w:rPr>
            <w:rFonts w:ascii="Calibri" w:hAnsi="Calibri" w:cs="Calibri"/>
            <w:sz w:val="22"/>
            <w:lang w:val="en-US"/>
          </w:rPr>
          <w:t>simple and uncomplicated. For remote sites, where access may take more than 1 or 2 hours, the concept of a</w:t>
        </w:r>
      </w:ins>
      <w:ins w:id="2723" w:author="Dunn, Karen" w:date="2021-10-04T15:24:00Z">
        <w:r>
          <w:rPr>
            <w:rFonts w:ascii="Calibri" w:hAnsi="Calibri" w:cs="Calibri"/>
            <w:sz w:val="22"/>
            <w:lang w:val="en-US"/>
          </w:rPr>
          <w:t xml:space="preserve"> </w:t>
        </w:r>
      </w:ins>
      <w:ins w:id="2724" w:author="Dunn, Karen" w:date="2021-10-04T15:20:00Z">
        <w:r>
          <w:rPr>
            <w:rFonts w:ascii="Calibri" w:hAnsi="Calibri" w:cs="Calibri"/>
            <w:sz w:val="22"/>
            <w:lang w:val="en-US"/>
          </w:rPr>
          <w:t>duplicated / hot standby configuration should be considered.</w:t>
        </w:r>
      </w:ins>
    </w:p>
    <w:p w14:paraId="25EDA1B2" w14:textId="77777777" w:rsidR="00256E29" w:rsidRDefault="00256E29" w:rsidP="00256E29">
      <w:pPr>
        <w:autoSpaceDE w:val="0"/>
        <w:autoSpaceDN w:val="0"/>
        <w:adjustRightInd w:val="0"/>
        <w:spacing w:line="240" w:lineRule="auto"/>
        <w:rPr>
          <w:ins w:id="2725" w:author="Dunn, Karen" w:date="2021-10-04T15:24:00Z"/>
          <w:rFonts w:ascii="Calibri" w:hAnsi="Calibri" w:cs="Calibri"/>
          <w:sz w:val="22"/>
          <w:lang w:val="en-US"/>
        </w:rPr>
      </w:pPr>
    </w:p>
    <w:p w14:paraId="2F1B7935" w14:textId="770BDADE" w:rsidR="00256E29" w:rsidRPr="00256E29" w:rsidRDefault="00256E29" w:rsidP="00256E29">
      <w:pPr>
        <w:autoSpaceDE w:val="0"/>
        <w:autoSpaceDN w:val="0"/>
        <w:adjustRightInd w:val="0"/>
        <w:spacing w:line="240" w:lineRule="auto"/>
      </w:pPr>
      <w:ins w:id="2726" w:author="Dunn, Karen" w:date="2021-10-04T15:20:00Z">
        <w:r>
          <w:rPr>
            <w:rFonts w:ascii="Calibri" w:hAnsi="Calibri" w:cs="Calibri"/>
            <w:sz w:val="22"/>
            <w:lang w:val="en-US"/>
          </w:rPr>
          <w:t>Standard maintenance procedures should apply to the base station and network connectivity. However, for the</w:t>
        </w:r>
      </w:ins>
      <w:ins w:id="2727" w:author="Dunn, Karen" w:date="2021-10-04T15:24:00Z">
        <w:r>
          <w:rPr>
            <w:rFonts w:ascii="Calibri" w:hAnsi="Calibri" w:cs="Calibri"/>
            <w:sz w:val="22"/>
            <w:lang w:val="en-US"/>
          </w:rPr>
          <w:t xml:space="preserve"> </w:t>
        </w:r>
      </w:ins>
      <w:ins w:id="2728" w:author="Dunn, Karen" w:date="2021-10-04T15:20:00Z">
        <w:r>
          <w:rPr>
            <w:rFonts w:ascii="Calibri" w:hAnsi="Calibri" w:cs="Calibri"/>
            <w:sz w:val="22"/>
            <w:lang w:val="en-US"/>
          </w:rPr>
          <w:t>outdoor aerial equipment, regular checks should be made to ensure that the aerials, and cable runs to the aerials,</w:t>
        </w:r>
      </w:ins>
      <w:ins w:id="2729" w:author="Dunn, Karen" w:date="2021-10-04T15:24:00Z">
        <w:r>
          <w:rPr>
            <w:rFonts w:ascii="Calibri" w:hAnsi="Calibri" w:cs="Calibri"/>
            <w:sz w:val="22"/>
            <w:lang w:val="en-US"/>
          </w:rPr>
          <w:t xml:space="preserve"> </w:t>
        </w:r>
      </w:ins>
      <w:ins w:id="2730" w:author="Dunn, Karen" w:date="2021-10-04T15:20:00Z">
        <w:r>
          <w:rPr>
            <w:rFonts w:ascii="Calibri" w:hAnsi="Calibri" w:cs="Calibri"/>
            <w:sz w:val="22"/>
            <w:lang w:val="en-US"/>
          </w:rPr>
          <w:t>are not damaged.</w:t>
        </w:r>
      </w:ins>
    </w:p>
    <w:sectPr w:rsidR="00256E29" w:rsidRPr="00256E29" w:rsidSect="008F34F4">
      <w:headerReference w:type="even" r:id="rId29"/>
      <w:headerReference w:type="default" r:id="rId30"/>
      <w:footerReference w:type="default" r:id="rId31"/>
      <w:headerReference w:type="first" r:id="rId32"/>
      <w:pgSz w:w="11906" w:h="16838" w:code="9"/>
      <w:pgMar w:top="567" w:right="794" w:bottom="567" w:left="907" w:header="851" w:footer="851"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59" w:author="Dunn, Karen" w:date="2021-09-28T12:19:00Z" w:initials="KD">
    <w:p w14:paraId="303D92F6" w14:textId="7431DC28" w:rsidR="00681521" w:rsidRDefault="00681521">
      <w:pPr>
        <w:pStyle w:val="CommentText"/>
      </w:pPr>
      <w:r>
        <w:rPr>
          <w:rStyle w:val="CommentReference"/>
        </w:rPr>
        <w:annotationRef/>
      </w:r>
      <w:r>
        <w:t>Not entirely sure if this is at all relevant for the purposes of electronic data exchange – unable to source a copy of ISPSC to confirm contents</w:t>
      </w:r>
    </w:p>
  </w:comment>
  <w:comment w:id="83" w:author="Dunn, Karen" w:date="2021-09-17T08:00:00Z" w:initials="KD">
    <w:p w14:paraId="72D48509" w14:textId="683E2054" w:rsidR="00681521" w:rsidRDefault="00681521">
      <w:pPr>
        <w:pStyle w:val="CommentText"/>
      </w:pPr>
      <w:r>
        <w:rPr>
          <w:rStyle w:val="CommentReference"/>
        </w:rPr>
        <w:annotationRef/>
      </w:r>
      <w:r>
        <w:t>Has it been agreed that overarching referencing documents such as IMO A.847, etc, will be included in the G1111 overall cover document reference section?</w:t>
      </w:r>
    </w:p>
  </w:comment>
  <w:comment w:id="85" w:author="Dunn, Karen" w:date="2021-09-28T11:45:00Z" w:initials="KD">
    <w:p w14:paraId="62908D6A" w14:textId="60D1362F" w:rsidR="00681521" w:rsidRDefault="00681521">
      <w:pPr>
        <w:pStyle w:val="CommentText"/>
      </w:pPr>
      <w:r>
        <w:rPr>
          <w:rStyle w:val="CommentReference"/>
        </w:rPr>
        <w:annotationRef/>
      </w:r>
      <w:r>
        <w:t>First 9 from existing G1111</w:t>
      </w:r>
    </w:p>
  </w:comment>
  <w:comment w:id="112" w:author="Dunn, Karen" w:date="2021-09-17T08:04:00Z" w:initials="KD">
    <w:p w14:paraId="2796BA18" w14:textId="63DA0AB8" w:rsidR="00681521" w:rsidRDefault="00681521">
      <w:pPr>
        <w:pStyle w:val="CommentText"/>
      </w:pPr>
      <w:r>
        <w:rPr>
          <w:rStyle w:val="CommentReference"/>
        </w:rPr>
        <w:annotationRef/>
      </w:r>
      <w:r>
        <w:t>Is this the consensus for the series? That the acronyms will be in Olli’s document only?</w:t>
      </w:r>
    </w:p>
  </w:comment>
  <w:comment w:id="134" w:author="Dunn, Karen" w:date="2021-10-01T06:53:00Z" w:initials="KD">
    <w:p w14:paraId="4504B3B9" w14:textId="5A86FAF1" w:rsidR="00681521" w:rsidRDefault="00681521">
      <w:pPr>
        <w:pStyle w:val="CommentText"/>
      </w:pPr>
      <w:r>
        <w:rPr>
          <w:rStyle w:val="CommentReference"/>
        </w:rPr>
        <w:annotationRef/>
      </w:r>
      <w:r>
        <w:t>Seems repetitious</w:t>
      </w:r>
    </w:p>
  </w:comment>
  <w:comment w:id="208" w:author="Dunn, Karen" w:date="2021-10-04T12:46:00Z" w:initials="KD">
    <w:p w14:paraId="1DA2BCA7" w14:textId="1D204B99" w:rsidR="00681521" w:rsidRDefault="00681521">
      <w:pPr>
        <w:pStyle w:val="CommentText"/>
      </w:pPr>
      <w:r>
        <w:rPr>
          <w:rStyle w:val="CommentReference"/>
        </w:rPr>
        <w:annotationRef/>
      </w:r>
      <w:r w:rsidR="00F11BED">
        <w:t>Is this necessary</w:t>
      </w:r>
      <w:r w:rsidR="00084845">
        <w:t xml:space="preserve"> to keep in this spot (or at all?)</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03D92F6" w15:done="0"/>
  <w15:commentEx w15:paraId="72D48509" w15:done="0"/>
  <w15:commentEx w15:paraId="62908D6A" w15:done="0"/>
  <w15:commentEx w15:paraId="2796BA18" w15:done="0"/>
  <w15:commentEx w15:paraId="4504B3B9" w15:done="0"/>
  <w15:commentEx w15:paraId="1DA2BCA7"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951383" w16cex:dateUtc="2021-09-28T11:19:00Z"/>
  <w16cex:commentExtensible w16cex:durableId="25951384" w16cex:dateUtc="2021-09-17T07:00:00Z"/>
  <w16cex:commentExtensible w16cex:durableId="25951385" w16cex:dateUtc="2021-09-28T10:45:00Z"/>
  <w16cex:commentExtensible w16cex:durableId="25951386" w16cex:dateUtc="2021-09-17T07:04:00Z"/>
  <w16cex:commentExtensible w16cex:durableId="25951387" w16cex:dateUtc="2021-10-01T05:53:00Z"/>
  <w16cex:commentExtensible w16cex:durableId="25951388" w16cex:dateUtc="2021-10-04T11:4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03D92F6" w16cid:durableId="25951383"/>
  <w16cid:commentId w16cid:paraId="72D48509" w16cid:durableId="25951384"/>
  <w16cid:commentId w16cid:paraId="62908D6A" w16cid:durableId="25951385"/>
  <w16cid:commentId w16cid:paraId="2796BA18" w16cid:durableId="25951386"/>
  <w16cid:commentId w16cid:paraId="4504B3B9" w16cid:durableId="25951387"/>
  <w16cid:commentId w16cid:paraId="1DA2BCA7" w16cid:durableId="2595138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0061D8" w14:textId="77777777" w:rsidR="00A63978" w:rsidRDefault="00A63978" w:rsidP="003274DB">
      <w:r>
        <w:separator/>
      </w:r>
    </w:p>
    <w:p w14:paraId="0DB67BD4" w14:textId="77777777" w:rsidR="00A63978" w:rsidRDefault="00A63978"/>
  </w:endnote>
  <w:endnote w:type="continuationSeparator" w:id="0">
    <w:p w14:paraId="5990F763" w14:textId="77777777" w:rsidR="00A63978" w:rsidRDefault="00A63978" w:rsidP="003274DB">
      <w:r>
        <w:continuationSeparator/>
      </w:r>
    </w:p>
    <w:p w14:paraId="296F7FC9" w14:textId="77777777" w:rsidR="00A63978" w:rsidRDefault="00A6397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Body)">
    <w:altName w:val="Calibri"/>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D6AC97" w14:textId="77777777" w:rsidR="00681521" w:rsidRDefault="00681521"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BA80202" w14:textId="77777777" w:rsidR="00681521" w:rsidRDefault="00681521"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0761E8D0" w14:textId="77777777" w:rsidR="00681521" w:rsidRDefault="00681521"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522D1E1F" w14:textId="77777777" w:rsidR="00681521" w:rsidRDefault="00681521"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27E96BB2" w14:textId="77777777" w:rsidR="00681521" w:rsidRDefault="00681521" w:rsidP="005378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5386AA" w14:textId="5AAC0554" w:rsidR="00681521" w:rsidRDefault="00681521" w:rsidP="008747E0">
    <w:pPr>
      <w:pStyle w:val="Footer"/>
    </w:pPr>
    <w:r>
      <w:rPr>
        <w:noProof/>
        <w:lang w:val="en-US"/>
      </w:rPr>
      <mc:AlternateContent>
        <mc:Choice Requires="wps">
          <w:drawing>
            <wp:anchor distT="0" distB="0" distL="114300" distR="114300" simplePos="0" relativeHeight="251669504" behindDoc="0" locked="0" layoutInCell="1" allowOverlap="1" wp14:anchorId="6632812E" wp14:editId="2F583A17">
              <wp:simplePos x="0" y="0"/>
              <wp:positionH relativeFrom="page">
                <wp:posOffset>225425</wp:posOffset>
              </wp:positionH>
              <wp:positionV relativeFrom="page">
                <wp:posOffset>9106535</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B80ABB8"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75pt,717.05pt" to="579pt,71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" strokecolor="#00558c [3204]" strokeweight="1pt">
              <w10:wrap anchorx="page" anchory="page"/>
            </v:line>
          </w:pict>
        </mc:Fallback>
      </mc:AlternateContent>
    </w:r>
    <w:r w:rsidRPr="00442889">
      <w:rPr>
        <w:noProof/>
        <w:lang w:val="en-US"/>
      </w:rPr>
      <w:drawing>
        <wp:anchor distT="0" distB="0" distL="114300" distR="114300" simplePos="0" relativeHeight="251661312" behindDoc="1" locked="0" layoutInCell="1" allowOverlap="1" wp14:anchorId="278B4932" wp14:editId="17E26C0C">
          <wp:simplePos x="0" y="0"/>
          <wp:positionH relativeFrom="page">
            <wp:posOffset>786696</wp:posOffset>
          </wp:positionH>
          <wp:positionV relativeFrom="page">
            <wp:posOffset>9725025</wp:posOffset>
          </wp:positionV>
          <wp:extent cx="3247200" cy="723600"/>
          <wp:effectExtent l="0" t="0" r="0" b="635"/>
          <wp:wrapNone/>
          <wp:docPr id="5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t xml:space="preserve"> </w:t>
    </w:r>
  </w:p>
  <w:p w14:paraId="236216F4" w14:textId="04857357" w:rsidR="00681521" w:rsidRPr="00ED2A8D" w:rsidRDefault="00681521" w:rsidP="008747E0">
    <w:pPr>
      <w:pStyle w:val="Footer"/>
    </w:pPr>
  </w:p>
  <w:p w14:paraId="05175766" w14:textId="4098D326" w:rsidR="00681521" w:rsidRPr="00ED2A8D" w:rsidRDefault="00681521" w:rsidP="002735DD">
    <w:pPr>
      <w:pStyle w:val="Footer"/>
      <w:tabs>
        <w:tab w:val="left" w:pos="1781"/>
      </w:tabs>
    </w:pPr>
    <w:r>
      <w:tab/>
    </w:r>
  </w:p>
  <w:p w14:paraId="6B80A5D7" w14:textId="77777777" w:rsidR="00681521" w:rsidRPr="00ED2A8D" w:rsidRDefault="00681521" w:rsidP="008747E0">
    <w:pPr>
      <w:pStyle w:val="Footer"/>
    </w:pPr>
  </w:p>
  <w:p w14:paraId="41671561" w14:textId="6F50965C" w:rsidR="00681521" w:rsidRPr="00ED2A8D" w:rsidRDefault="00681521" w:rsidP="002735DD">
    <w:pPr>
      <w:pStyle w:val="Footer"/>
      <w:tabs>
        <w:tab w:val="left" w:pos="2139"/>
      </w:tabs>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5D9A86" w14:textId="77777777" w:rsidR="00681521" w:rsidRDefault="00681521" w:rsidP="00525922">
    <w:r>
      <w:rPr>
        <w:noProof/>
        <w:lang w:val="en-US"/>
      </w:rPr>
      <mc:AlternateContent>
        <mc:Choice Requires="wps">
          <w:drawing>
            <wp:anchor distT="0" distB="0" distL="114300" distR="114300" simplePos="0" relativeHeight="251691008" behindDoc="0" locked="0" layoutInCell="1" allowOverlap="1" wp14:anchorId="4C736DAB" wp14:editId="03432685">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3ADE227"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34FDD847" w14:textId="602C98EF" w:rsidR="00681521" w:rsidRPr="00C907DF" w:rsidRDefault="00681521" w:rsidP="00525922">
    <w:pPr>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bCs/>
        <w:noProof/>
        <w:szCs w:val="15"/>
        <w:lang w:val="en-US"/>
      </w:rPr>
      <w:t>Error! Use the Home tab to apply Document title to the text that you want to appear here.</w:t>
    </w:r>
    <w:r w:rsidRPr="00C907DF">
      <w:rPr>
        <w:szCs w:val="15"/>
      </w:rPr>
      <w:fldChar w:fldCharType="end"/>
    </w:r>
    <w:r w:rsidRPr="00503992">
      <w:rPr>
        <w:szCs w:val="15"/>
        <w:lang w:val="en-US"/>
      </w:rPr>
      <w:t xml:space="preserve"> </w:t>
    </w:r>
    <w:r>
      <w:rPr>
        <w:szCs w:val="15"/>
      </w:rPr>
      <w:fldChar w:fldCharType="begin"/>
    </w:r>
    <w:r w:rsidRPr="00503992">
      <w:rPr>
        <w:szCs w:val="15"/>
        <w:lang w:val="en-US"/>
      </w:rPr>
      <w:instrText xml:space="preserve"> STYLEREF "Document number" \* MERGEFORMAT </w:instrText>
    </w:r>
    <w:r>
      <w:rPr>
        <w:szCs w:val="15"/>
      </w:rPr>
      <w:fldChar w:fldCharType="separate"/>
    </w:r>
    <w:r w:rsidRPr="00553FE0">
      <w:rPr>
        <w:noProof/>
        <w:szCs w:val="15"/>
      </w:rPr>
      <w:t>Gnnnn</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bCs/>
        <w:noProof/>
        <w:szCs w:val="15"/>
        <w:lang w:val="en-US"/>
      </w:rPr>
      <w:t>Error! Use the Home tab to apply Subtitle to the text that you want to appear here.</w:t>
    </w:r>
    <w:r>
      <w:rPr>
        <w:szCs w:val="15"/>
      </w:rPr>
      <w:fldChar w:fldCharType="end"/>
    </w:r>
  </w:p>
  <w:p w14:paraId="095EEE38" w14:textId="0F480308" w:rsidR="00681521" w:rsidRPr="00525922" w:rsidRDefault="00681521" w:rsidP="00525922">
    <w:pPr>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x.x</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0A075A" w14:textId="77777777" w:rsidR="00681521" w:rsidRPr="00C716E5" w:rsidRDefault="00681521" w:rsidP="00C716E5">
    <w:pPr>
      <w:pStyle w:val="Footer"/>
      <w:rPr>
        <w:sz w:val="15"/>
        <w:szCs w:val="15"/>
      </w:rPr>
    </w:pPr>
  </w:p>
  <w:p w14:paraId="6FC904F9" w14:textId="77777777" w:rsidR="00681521" w:rsidRDefault="00681521" w:rsidP="00C716E5">
    <w:pPr>
      <w:pStyle w:val="NoSpacing"/>
    </w:pPr>
  </w:p>
  <w:p w14:paraId="0DD0B946" w14:textId="499B66E1" w:rsidR="00681521" w:rsidRPr="00C907DF" w:rsidRDefault="00BF4537" w:rsidP="00827301">
    <w:pPr>
      <w:pStyle w:val="Footerportrait"/>
      <w:rPr>
        <w:rStyle w:val="PageNumber"/>
        <w:szCs w:val="15"/>
      </w:rPr>
    </w:pPr>
    <w:fldSimple w:instr=" STYLEREF  &quot;Document type&quot;  \* MERGEFORMAT ">
      <w:r w:rsidR="002B6393">
        <w:t>IALA Guideline</w:t>
      </w:r>
    </w:fldSimple>
    <w:r w:rsidR="00681521" w:rsidRPr="00C907DF">
      <w:t xml:space="preserve"> </w:t>
    </w:r>
    <w:fldSimple w:instr=" STYLEREF &quot;Document number&quot; \* MERGEFORMAT ">
      <w:r w:rsidR="002B6393" w:rsidRPr="002B6393">
        <w:rPr>
          <w:bCs/>
        </w:rPr>
        <w:t>DraFT</w:t>
      </w:r>
      <w:r w:rsidR="002B6393">
        <w:t xml:space="preserve"> G1111-4</w:t>
      </w:r>
    </w:fldSimple>
    <w:r w:rsidR="00681521" w:rsidRPr="00C907DF">
      <w:t xml:space="preserve"> </w:t>
    </w:r>
    <w:r w:rsidR="00681521">
      <w:fldChar w:fldCharType="begin"/>
    </w:r>
    <w:r w:rsidR="00681521">
      <w:instrText xml:space="preserve"> STYLEREF "Document name" \* MERGEFORMAT </w:instrText>
    </w:r>
    <w:r w:rsidR="00681521">
      <w:fldChar w:fldCharType="separate"/>
    </w:r>
    <w:r w:rsidR="002B6393">
      <w:rPr>
        <w:b w:val="0"/>
        <w:bCs/>
      </w:rPr>
      <w:t>Error! No text of specified style in document.</w:t>
    </w:r>
    <w:r w:rsidR="00681521">
      <w:rPr>
        <w:bCs/>
      </w:rPr>
      <w:fldChar w:fldCharType="end"/>
    </w:r>
  </w:p>
  <w:p w14:paraId="1B606CCD" w14:textId="212BF301" w:rsidR="00681521" w:rsidRPr="00C907DF" w:rsidRDefault="00BF4537" w:rsidP="00827301">
    <w:pPr>
      <w:pStyle w:val="Footerportrait"/>
    </w:pPr>
    <w:fldSimple w:instr=" STYLEREF &quot;Edition number&quot; \* MERGEFORMAT ">
      <w:r w:rsidR="002B6393">
        <w:t>Edition x.x</w:t>
      </w:r>
    </w:fldSimple>
    <w:r w:rsidR="00681521">
      <w:t xml:space="preserve"> </w:t>
    </w:r>
    <w:fldSimple w:instr=" STYLEREF  MRN  \* MERGEFORMAT ">
      <w:r w:rsidR="002B6393">
        <w:t>urn:mrn:iala:pub:g1111-#(2’nd draft)</w:t>
      </w:r>
    </w:fldSimple>
    <w:r w:rsidR="00681521" w:rsidRPr="00C907DF">
      <w:tab/>
    </w:r>
    <w:r w:rsidR="00681521">
      <w:t xml:space="preserve">P </w:t>
    </w:r>
    <w:r w:rsidR="00681521" w:rsidRPr="00C907DF">
      <w:rPr>
        <w:rStyle w:val="PageNumber"/>
        <w:szCs w:val="15"/>
      </w:rPr>
      <w:fldChar w:fldCharType="begin"/>
    </w:r>
    <w:r w:rsidR="00681521" w:rsidRPr="00C907DF">
      <w:rPr>
        <w:rStyle w:val="PageNumber"/>
        <w:szCs w:val="15"/>
      </w:rPr>
      <w:instrText xml:space="preserve">PAGE  </w:instrText>
    </w:r>
    <w:r w:rsidR="00681521" w:rsidRPr="00C907DF">
      <w:rPr>
        <w:rStyle w:val="PageNumber"/>
        <w:szCs w:val="15"/>
      </w:rPr>
      <w:fldChar w:fldCharType="separate"/>
    </w:r>
    <w:r w:rsidR="00D80CE2">
      <w:rPr>
        <w:rStyle w:val="PageNumber"/>
        <w:szCs w:val="15"/>
      </w:rPr>
      <w:t>2</w:t>
    </w:r>
    <w:r w:rsidR="00681521" w:rsidRPr="00C907DF">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265AF4" w14:textId="77777777" w:rsidR="00681521" w:rsidRDefault="00681521" w:rsidP="00C716E5">
    <w:pPr>
      <w:pStyle w:val="Footer"/>
    </w:pPr>
  </w:p>
  <w:p w14:paraId="4D7BEBDA" w14:textId="77777777" w:rsidR="00681521" w:rsidRDefault="00681521" w:rsidP="00C716E5">
    <w:pPr>
      <w:pStyle w:val="NoSpacing"/>
    </w:pPr>
  </w:p>
  <w:p w14:paraId="2613E04A" w14:textId="226D5999" w:rsidR="00681521" w:rsidRPr="00C907DF" w:rsidRDefault="00BF4537" w:rsidP="00827301">
    <w:pPr>
      <w:pStyle w:val="Footerportrait"/>
      <w:rPr>
        <w:rStyle w:val="PageNumber"/>
        <w:szCs w:val="15"/>
      </w:rPr>
    </w:pPr>
    <w:fldSimple w:instr=" STYLEREF &quot;Document type&quot; \* MERGEFORMAT ">
      <w:r w:rsidR="002B6393">
        <w:t>IALA Guideline</w:t>
      </w:r>
    </w:fldSimple>
    <w:r w:rsidR="00681521" w:rsidRPr="00C907DF">
      <w:t xml:space="preserve"> </w:t>
    </w:r>
    <w:fldSimple w:instr=" STYLEREF &quot;Document number&quot; \* MERGEFORMAT ">
      <w:r w:rsidR="002B6393" w:rsidRPr="002B6393">
        <w:rPr>
          <w:bCs/>
        </w:rPr>
        <w:t>DraFT</w:t>
      </w:r>
      <w:r w:rsidR="002B6393">
        <w:t xml:space="preserve"> G1111-4</w:t>
      </w:r>
    </w:fldSimple>
    <w:r w:rsidR="00681521" w:rsidRPr="00C907DF">
      <w:t xml:space="preserve"> </w:t>
    </w:r>
    <w:r w:rsidR="00681521">
      <w:fldChar w:fldCharType="begin"/>
    </w:r>
    <w:r w:rsidR="00681521">
      <w:instrText xml:space="preserve"> STYLEREF "Document name" \* MERGEFORMAT </w:instrText>
    </w:r>
    <w:r w:rsidR="00681521">
      <w:fldChar w:fldCharType="separate"/>
    </w:r>
    <w:r w:rsidR="002B6393">
      <w:rPr>
        <w:b w:val="0"/>
        <w:bCs/>
      </w:rPr>
      <w:t>Error! No text of specified style in document.</w:t>
    </w:r>
    <w:r w:rsidR="00681521">
      <w:rPr>
        <w:bCs/>
      </w:rPr>
      <w:fldChar w:fldCharType="end"/>
    </w:r>
  </w:p>
  <w:p w14:paraId="63904568" w14:textId="33E25D9F" w:rsidR="00681521" w:rsidRPr="00525922" w:rsidRDefault="00BF4537" w:rsidP="00827301">
    <w:pPr>
      <w:pStyle w:val="Footerportrait"/>
    </w:pPr>
    <w:fldSimple w:instr=" STYLEREF &quot;Edition number&quot; \* MERGEFORMAT ">
      <w:r w:rsidR="002B6393">
        <w:t>Edition x.x</w:t>
      </w:r>
    </w:fldSimple>
    <w:r w:rsidR="00681521">
      <w:t xml:space="preserve"> </w:t>
    </w:r>
    <w:fldSimple w:instr=" STYLEREF  MRN  \* MERGEFORMAT ">
      <w:r w:rsidR="002B6393">
        <w:t>urn:mrn:iala:pub:g1111-#(2’nd draft)</w:t>
      </w:r>
    </w:fldSimple>
    <w:r w:rsidR="00681521" w:rsidRPr="00C907DF">
      <w:tab/>
    </w:r>
    <w:r w:rsidR="00681521">
      <w:t xml:space="preserve">P </w:t>
    </w:r>
    <w:r w:rsidR="00681521" w:rsidRPr="00C907DF">
      <w:rPr>
        <w:rStyle w:val="PageNumber"/>
        <w:szCs w:val="15"/>
      </w:rPr>
      <w:fldChar w:fldCharType="begin"/>
    </w:r>
    <w:r w:rsidR="00681521" w:rsidRPr="00C907DF">
      <w:rPr>
        <w:rStyle w:val="PageNumber"/>
        <w:szCs w:val="15"/>
      </w:rPr>
      <w:instrText xml:space="preserve">PAGE  </w:instrText>
    </w:r>
    <w:r w:rsidR="00681521" w:rsidRPr="00C907DF">
      <w:rPr>
        <w:rStyle w:val="PageNumber"/>
        <w:szCs w:val="15"/>
      </w:rPr>
      <w:fldChar w:fldCharType="separate"/>
    </w:r>
    <w:r w:rsidR="00D80CE2">
      <w:rPr>
        <w:rStyle w:val="PageNumber"/>
        <w:szCs w:val="15"/>
      </w:rPr>
      <w:t>3</w:t>
    </w:r>
    <w:r w:rsidR="00681521" w:rsidRPr="00C907DF">
      <w:rPr>
        <w:rStyle w:val="PageNumb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A60C83" w14:textId="77777777" w:rsidR="00681521" w:rsidRDefault="00681521" w:rsidP="00C716E5">
    <w:pPr>
      <w:pStyle w:val="Footer"/>
    </w:pPr>
  </w:p>
  <w:p w14:paraId="663AE836" w14:textId="77777777" w:rsidR="00681521" w:rsidRDefault="00681521" w:rsidP="00C716E5">
    <w:pPr>
      <w:pStyle w:val="NoSpacing"/>
    </w:pPr>
  </w:p>
  <w:p w14:paraId="7CEB4BBC" w14:textId="3F2CDC4C" w:rsidR="00681521" w:rsidRPr="00925B39" w:rsidRDefault="00BF4537" w:rsidP="00925B39">
    <w:pPr>
      <w:pStyle w:val="Footerportrait"/>
    </w:pPr>
    <w:fldSimple w:instr=" STYLEREF &quot;Document type&quot; \* MERGEFORMAT ">
      <w:r w:rsidR="002B6393">
        <w:t>IALA Guideline</w:t>
      </w:r>
    </w:fldSimple>
    <w:r w:rsidR="00681521" w:rsidRPr="00925B39">
      <w:t xml:space="preserve"> </w:t>
    </w:r>
    <w:fldSimple w:instr=" STYLEREF &quot;Document number&quot; \* MERGEFORMAT ">
      <w:r w:rsidR="002B6393">
        <w:t>DraFT G1111-4</w:t>
      </w:r>
    </w:fldSimple>
    <w:r w:rsidR="00681521" w:rsidRPr="00925B39">
      <w:t xml:space="preserve"> </w:t>
    </w:r>
    <w:r w:rsidR="00681521">
      <w:fldChar w:fldCharType="begin"/>
    </w:r>
    <w:r w:rsidR="00681521">
      <w:instrText xml:space="preserve"> STYLEREF "Document name" \* MERGEFORMAT </w:instrText>
    </w:r>
    <w:r w:rsidR="00681521">
      <w:fldChar w:fldCharType="separate"/>
    </w:r>
    <w:r w:rsidR="002B6393">
      <w:rPr>
        <w:b w:val="0"/>
        <w:bCs/>
      </w:rPr>
      <w:t>Error! No text of specified style in document.</w:t>
    </w:r>
    <w:r w:rsidR="00681521">
      <w:fldChar w:fldCharType="end"/>
    </w:r>
    <w:r w:rsidR="00681521" w:rsidRPr="00925B39">
      <w:tab/>
    </w:r>
  </w:p>
  <w:p w14:paraId="69C56F9E" w14:textId="48281031" w:rsidR="00681521" w:rsidRPr="00C907DF" w:rsidRDefault="00BF4537" w:rsidP="00925B39">
    <w:pPr>
      <w:pStyle w:val="Footerportrait"/>
    </w:pPr>
    <w:fldSimple w:instr=" STYLEREF &quot;Edition number&quot; \* MERGEFORMAT ">
      <w:r w:rsidR="002B6393">
        <w:t>Edition x.x</w:t>
      </w:r>
    </w:fldSimple>
    <w:r w:rsidR="00681521" w:rsidRPr="00925B39">
      <w:t xml:space="preserve">  </w:t>
    </w:r>
    <w:fldSimple w:instr=" STYLEREF  MRN  \* MERGEFORMAT ">
      <w:r w:rsidR="002B6393">
        <w:t>urn:mrn:iala:pub:g1111-#(2’nd draft)</w:t>
      </w:r>
    </w:fldSimple>
    <w:r w:rsidR="00681521">
      <w:tab/>
    </w:r>
    <w:r w:rsidR="00681521">
      <w:rPr>
        <w:rStyle w:val="PageNumber"/>
        <w:szCs w:val="15"/>
      </w:rPr>
      <w:t xml:space="preserve">P </w:t>
    </w:r>
    <w:r w:rsidR="00681521" w:rsidRPr="00C907DF">
      <w:rPr>
        <w:rStyle w:val="PageNumber"/>
        <w:szCs w:val="15"/>
      </w:rPr>
      <w:fldChar w:fldCharType="begin"/>
    </w:r>
    <w:r w:rsidR="00681521" w:rsidRPr="00C907DF">
      <w:rPr>
        <w:rStyle w:val="PageNumber"/>
        <w:szCs w:val="15"/>
      </w:rPr>
      <w:instrText xml:space="preserve">PAGE  </w:instrText>
    </w:r>
    <w:r w:rsidR="00681521" w:rsidRPr="00C907DF">
      <w:rPr>
        <w:rStyle w:val="PageNumber"/>
        <w:szCs w:val="15"/>
      </w:rPr>
      <w:fldChar w:fldCharType="separate"/>
    </w:r>
    <w:r w:rsidR="009D7B81">
      <w:rPr>
        <w:rStyle w:val="PageNumber"/>
        <w:szCs w:val="15"/>
      </w:rPr>
      <w:t>4</w:t>
    </w:r>
    <w:r w:rsidR="00681521" w:rsidRPr="00C907DF">
      <w:rPr>
        <w:rStyle w:val="PageNumber"/>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F70CC1" w14:textId="77777777" w:rsidR="00A63978" w:rsidRDefault="00A63978" w:rsidP="003274DB">
      <w:r>
        <w:separator/>
      </w:r>
    </w:p>
    <w:p w14:paraId="44B132D0" w14:textId="77777777" w:rsidR="00A63978" w:rsidRDefault="00A63978"/>
  </w:footnote>
  <w:footnote w:type="continuationSeparator" w:id="0">
    <w:p w14:paraId="0FE86ADB" w14:textId="77777777" w:rsidR="00A63978" w:rsidRDefault="00A63978" w:rsidP="003274DB">
      <w:r>
        <w:continuationSeparator/>
      </w:r>
    </w:p>
    <w:p w14:paraId="625802FD" w14:textId="77777777" w:rsidR="00A63978" w:rsidRDefault="00A6397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FB1184" w14:textId="22E1F43B" w:rsidR="00681521" w:rsidRDefault="00A63978">
    <w:pPr>
      <w:pStyle w:val="Header"/>
    </w:pPr>
    <w:r>
      <w:rPr>
        <w:noProof/>
      </w:rPr>
      <w:pict w14:anchorId="7C59FA3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margin-left:0;margin-top:0;width:449.6pt;height:269.75pt;rotation:315;z-index:-25161113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D35749" w14:textId="126D15DB" w:rsidR="00681521" w:rsidRDefault="00681521">
    <w:pPr>
      <w:pStyle w:val="Header"/>
    </w:pPr>
    <w:r>
      <w:rPr>
        <w:noProof/>
        <w:lang w:val="en-US"/>
      </w:rPr>
      <mc:AlternateContent>
        <mc:Choice Requires="wps">
          <w:drawing>
            <wp:anchor distT="0" distB="0" distL="114300" distR="114300" simplePos="0" relativeHeight="251723776" behindDoc="1" locked="0" layoutInCell="0" allowOverlap="1" wp14:anchorId="0AD7923B" wp14:editId="1732C99C">
              <wp:simplePos x="0" y="0"/>
              <wp:positionH relativeFrom="margin">
                <wp:align>center</wp:align>
              </wp:positionH>
              <wp:positionV relativeFrom="margin">
                <wp:align>center</wp:align>
              </wp:positionV>
              <wp:extent cx="5709920" cy="3425825"/>
              <wp:effectExtent l="0" t="1247775" r="0" b="71755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40F85844" w14:textId="77777777" w:rsidR="00681521" w:rsidRDefault="00681521" w:rsidP="00141ACF">
                          <w:pPr>
                            <w:jc w:val="center"/>
                            <w:rPr>
                              <w:sz w:val="24"/>
                              <w:szCs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0AD7923B" id="_x0000_t202" coordsize="21600,21600" o:spt="202" path="m,l,21600r21600,l21600,xe">
              <v:stroke joinstyle="miter"/>
              <v:path gradientshapeok="t" o:connecttype="rect"/>
            </v:shapetype>
            <v:shape id="Text Box 14" o:spid="_x0000_s1026" type="#_x0000_t202" style="position:absolute;margin-left:0;margin-top:0;width:449.6pt;height:269.75pt;rotation:-45;z-index:-25159270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" o:allowincell="f" filled="f" stroked="f">
              <v:stroke joinstyle="round"/>
              <o:lock v:ext="edit" shapetype="t"/>
              <v:textbox style="mso-fit-shape-to-text:t">
                <w:txbxContent>
                  <w:p w14:paraId="40F85844" w14:textId="77777777" w:rsidR="00681521" w:rsidRDefault="00681521" w:rsidP="00141ACF">
                    <w:pPr>
                      <w:jc w:val="center"/>
                      <w:rPr>
                        <w:sz w:val="24"/>
                        <w:szCs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57582F" w14:textId="7E0EFEA6" w:rsidR="00681521" w:rsidRPr="00667792" w:rsidRDefault="00681521" w:rsidP="00667792">
    <w:pPr>
      <w:pStyle w:val="Header"/>
    </w:pPr>
    <w:r>
      <w:rPr>
        <w:noProof/>
        <w:lang w:val="en-US"/>
      </w:rPr>
      <mc:AlternateContent>
        <mc:Choice Requires="wps">
          <w:drawing>
            <wp:anchor distT="0" distB="0" distL="114300" distR="114300" simplePos="0" relativeHeight="251725824" behindDoc="1" locked="0" layoutInCell="0" allowOverlap="1" wp14:anchorId="2C04D073" wp14:editId="007E083F">
              <wp:simplePos x="0" y="0"/>
              <wp:positionH relativeFrom="margin">
                <wp:align>center</wp:align>
              </wp:positionH>
              <wp:positionV relativeFrom="margin">
                <wp:align>center</wp:align>
              </wp:positionV>
              <wp:extent cx="5709920" cy="3425825"/>
              <wp:effectExtent l="0" t="1247775" r="0" b="71755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2C5381EC" w14:textId="77777777" w:rsidR="00681521" w:rsidRDefault="00681521" w:rsidP="00141ACF">
                          <w:pPr>
                            <w:jc w:val="center"/>
                            <w:rPr>
                              <w:sz w:val="24"/>
                              <w:szCs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2C04D073" id="_x0000_t202" coordsize="21600,21600" o:spt="202" path="m,l,21600r21600,l21600,xe">
              <v:stroke joinstyle="miter"/>
              <v:path gradientshapeok="t" o:connecttype="rect"/>
            </v:shapetype>
            <v:shape id="Text Box 7" o:spid="_x0000_s1027" type="#_x0000_t202" style="position:absolute;margin-left:0;margin-top:0;width:449.6pt;height:269.75pt;rotation:-45;z-index:-25159065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" o:allowincell="f" filled="f" stroked="f">
              <v:stroke joinstyle="round"/>
              <o:lock v:ext="edit" shapetype="t"/>
              <v:textbox style="mso-fit-shape-to-text:t">
                <w:txbxContent>
                  <w:p w14:paraId="2C5381EC" w14:textId="77777777" w:rsidR="00681521" w:rsidRDefault="00681521" w:rsidP="00141ACF">
                    <w:pPr>
                      <w:jc w:val="center"/>
                      <w:rPr>
                        <w:sz w:val="24"/>
                        <w:szCs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r>
      <w:rPr>
        <w:noProof/>
        <w:lang w:val="en-US"/>
      </w:rPr>
      <w:drawing>
        <wp:anchor distT="0" distB="0" distL="114300" distR="114300" simplePos="0" relativeHeight="251664896" behindDoc="1" locked="0" layoutInCell="1" allowOverlap="1" wp14:anchorId="68DED664" wp14:editId="2666CBFD">
          <wp:simplePos x="0" y="0"/>
          <wp:positionH relativeFrom="page">
            <wp:posOffset>6848223</wp:posOffset>
          </wp:positionH>
          <wp:positionV relativeFrom="page">
            <wp:posOffset>264</wp:posOffset>
          </wp:positionV>
          <wp:extent cx="720000" cy="720000"/>
          <wp:effectExtent l="0" t="0" r="4445" b="4445"/>
          <wp:wrapNone/>
          <wp:docPr id="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4645FA" w14:textId="2EF3D433" w:rsidR="00681521" w:rsidRDefault="00681521">
    <w:pPr>
      <w:pStyle w:val="Header"/>
    </w:pPr>
    <w:r>
      <w:rPr>
        <w:noProof/>
        <w:lang w:val="en-US"/>
      </w:rPr>
      <mc:AlternateContent>
        <mc:Choice Requires="wps">
          <w:drawing>
            <wp:anchor distT="0" distB="0" distL="114300" distR="114300" simplePos="0" relativeHeight="251721728" behindDoc="1" locked="0" layoutInCell="0" allowOverlap="1" wp14:anchorId="5C25084A" wp14:editId="79E70691">
              <wp:simplePos x="0" y="0"/>
              <wp:positionH relativeFrom="margin">
                <wp:align>center</wp:align>
              </wp:positionH>
              <wp:positionV relativeFrom="margin">
                <wp:align>center</wp:align>
              </wp:positionV>
              <wp:extent cx="5709920" cy="3425825"/>
              <wp:effectExtent l="0" t="1247775" r="0" b="71755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0631A9C2" w14:textId="77777777" w:rsidR="00681521" w:rsidRDefault="00681521" w:rsidP="00141ACF">
                          <w:pPr>
                            <w:jc w:val="center"/>
                            <w:rPr>
                              <w:sz w:val="24"/>
                              <w:szCs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5C25084A" id="_x0000_t202" coordsize="21600,21600" o:spt="202" path="m,l,21600r21600,l21600,xe">
              <v:stroke joinstyle="miter"/>
              <v:path gradientshapeok="t" o:connecttype="rect"/>
            </v:shapetype>
            <v:shape id="Text Box 6" o:spid="_x0000_s1028" type="#_x0000_t202" style="position:absolute;margin-left:0;margin-top:0;width:449.6pt;height:269.75pt;rotation:-45;z-index:-25159475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" o:allowincell="f" filled="f" stroked="f">
              <v:stroke joinstyle="round"/>
              <o:lock v:ext="edit" shapetype="t"/>
              <v:textbox style="mso-fit-shape-to-text:t">
                <w:txbxContent>
                  <w:p w14:paraId="0631A9C2" w14:textId="77777777" w:rsidR="00681521" w:rsidRDefault="00681521" w:rsidP="00141ACF">
                    <w:pPr>
                      <w:jc w:val="center"/>
                      <w:rPr>
                        <w:sz w:val="24"/>
                        <w:szCs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642A9E" w14:textId="2456B324" w:rsidR="00681521" w:rsidRDefault="00A63978" w:rsidP="004F1F6E">
    <w:pPr>
      <w:pStyle w:val="Header"/>
      <w:jc w:val="right"/>
    </w:pPr>
    <w:r>
      <w:rPr>
        <w:noProof/>
      </w:rPr>
      <w:pict w14:anchorId="7EED49B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7" type="#_x0000_t136" style="position:absolute;left:0;text-align:left;margin-left:0;margin-top:0;width:449.6pt;height:269.75pt;rotation:315;z-index:-25160908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681521" w:rsidRPr="00442889">
      <w:rPr>
        <w:noProof/>
        <w:lang w:val="en-US"/>
      </w:rPr>
      <w:drawing>
        <wp:anchor distT="0" distB="0" distL="114300" distR="114300" simplePos="0" relativeHeight="251657214" behindDoc="1" locked="0" layoutInCell="1" allowOverlap="1" wp14:anchorId="7986133B" wp14:editId="279CB6B2">
          <wp:simplePos x="0" y="0"/>
          <wp:positionH relativeFrom="page">
            <wp:posOffset>2880360</wp:posOffset>
          </wp:positionH>
          <wp:positionV relativeFrom="page">
            <wp:posOffset>180340</wp:posOffset>
          </wp:positionV>
          <wp:extent cx="1803600" cy="1440000"/>
          <wp:effectExtent l="0" t="0" r="6350" b="8255"/>
          <wp:wrapNone/>
          <wp:docPr id="5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ins w:id="7" w:author="Kevin Gregory" w:date="2022-01-21T11:12:00Z">
      <w:r w:rsidR="00E52DFF">
        <w:t>VTS51-13.</w:t>
      </w:r>
    </w:ins>
    <w:ins w:id="8" w:author="Kevin Gregory" w:date="2022-01-21T11:14:00Z">
      <w:r w:rsidR="002B6393">
        <w:t>3.</w:t>
      </w:r>
    </w:ins>
    <w:ins w:id="9" w:author="Kevin Gregory" w:date="2022-01-21T11:12:00Z">
      <w:r w:rsidR="00E52DFF">
        <w:t>2.8</w:t>
      </w:r>
    </w:ins>
    <w:del w:id="10" w:author="Kevin Gregory" w:date="2022-01-21T11:12:00Z">
      <w:r w:rsidR="00681521" w:rsidDel="00E52DFF">
        <w:delText>VTS50-10.2.7.1</w:delText>
      </w:r>
    </w:del>
  </w:p>
  <w:p w14:paraId="77B6579F" w14:textId="77777777" w:rsidR="00681521" w:rsidRDefault="00681521" w:rsidP="00A87080">
    <w:pPr>
      <w:pStyle w:val="Header"/>
    </w:pPr>
  </w:p>
  <w:p w14:paraId="294C62FA" w14:textId="77777777" w:rsidR="00681521" w:rsidRDefault="00681521" w:rsidP="00A87080">
    <w:pPr>
      <w:pStyle w:val="Header"/>
    </w:pPr>
  </w:p>
  <w:p w14:paraId="36C3E9FB" w14:textId="379BEF4B" w:rsidR="00681521" w:rsidRDefault="00681521" w:rsidP="008747E0">
    <w:pPr>
      <w:pStyle w:val="Header"/>
    </w:pPr>
  </w:p>
  <w:p w14:paraId="14F42252" w14:textId="44972B31" w:rsidR="00681521" w:rsidRDefault="00681521" w:rsidP="008747E0">
    <w:pPr>
      <w:pStyle w:val="Header"/>
    </w:pPr>
  </w:p>
  <w:p w14:paraId="74D558FC" w14:textId="71A13805" w:rsidR="00681521" w:rsidRDefault="00681521" w:rsidP="008747E0">
    <w:pPr>
      <w:pStyle w:val="Header"/>
    </w:pPr>
    <w:r>
      <w:rPr>
        <w:noProof/>
        <w:lang w:val="en-US"/>
      </w:rPr>
      <w:drawing>
        <wp:anchor distT="0" distB="0" distL="114300" distR="114300" simplePos="0" relativeHeight="251656189" behindDoc="1" locked="0" layoutInCell="1" allowOverlap="1" wp14:anchorId="421992AC" wp14:editId="1A02CBD9">
          <wp:simplePos x="0" y="0"/>
          <wp:positionH relativeFrom="page">
            <wp:posOffset>-9525</wp:posOffset>
          </wp:positionH>
          <wp:positionV relativeFrom="page">
            <wp:posOffset>1386205</wp:posOffset>
          </wp:positionV>
          <wp:extent cx="7555865" cy="2339975"/>
          <wp:effectExtent l="0" t="0" r="6985" b="3175"/>
          <wp:wrapNone/>
          <wp:docPr id="5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a:solidFill>
                    <a:srgbClr val="009FDF"/>
                  </a:solidFill>
                </pic:spPr>
              </pic:pic>
            </a:graphicData>
          </a:graphic>
          <wp14:sizeRelH relativeFrom="margin">
            <wp14:pctWidth>0</wp14:pctWidth>
          </wp14:sizeRelH>
          <wp14:sizeRelV relativeFrom="margin">
            <wp14:pctHeight>0</wp14:pctHeight>
          </wp14:sizeRelV>
        </wp:anchor>
      </w:drawing>
    </w:r>
  </w:p>
  <w:p w14:paraId="37C3BA67" w14:textId="20016C37" w:rsidR="00681521" w:rsidRDefault="00681521" w:rsidP="008747E0">
    <w:pPr>
      <w:pStyle w:val="Header"/>
    </w:pPr>
  </w:p>
  <w:p w14:paraId="2871141F" w14:textId="77777777" w:rsidR="00681521" w:rsidRPr="00ED2A8D" w:rsidRDefault="00681521" w:rsidP="00A87080">
    <w:pPr>
      <w:pStyle w:val="Header"/>
    </w:pPr>
  </w:p>
  <w:p w14:paraId="6AD2C8D3" w14:textId="2F3121C9" w:rsidR="00681521" w:rsidRPr="00ED2A8D" w:rsidRDefault="00681521" w:rsidP="001349DB">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1D27DC" w14:textId="31C2ECCA" w:rsidR="00681521" w:rsidRDefault="00A63978">
    <w:pPr>
      <w:pStyle w:val="Header"/>
    </w:pPr>
    <w:r>
      <w:rPr>
        <w:noProof/>
      </w:rPr>
      <w:pict w14:anchorId="41DF621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 o:spid="_x0000_s1025" type="#_x0000_t136" style="position:absolute;margin-left:0;margin-top:0;width:449.6pt;height:269.75pt;rotation:315;z-index:-25161318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681521">
      <w:rPr>
        <w:noProof/>
        <w:lang w:val="en-US"/>
      </w:rPr>
      <w:drawing>
        <wp:anchor distT="0" distB="0" distL="114300" distR="114300" simplePos="0" relativeHeight="251688960" behindDoc="1" locked="0" layoutInCell="1" allowOverlap="1" wp14:anchorId="4BB74415" wp14:editId="50BBB74A">
          <wp:simplePos x="0" y="0"/>
          <wp:positionH relativeFrom="page">
            <wp:posOffset>6827653</wp:posOffset>
          </wp:positionH>
          <wp:positionV relativeFrom="page">
            <wp:posOffset>0</wp:posOffset>
          </wp:positionV>
          <wp:extent cx="720000" cy="720000"/>
          <wp:effectExtent l="0" t="0" r="4445" b="4445"/>
          <wp:wrapNone/>
          <wp:docPr id="55"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68ED618" w14:textId="77777777" w:rsidR="00681521" w:rsidRDefault="00681521">
    <w:pPr>
      <w:pStyle w:val="Header"/>
    </w:pPr>
  </w:p>
  <w:p w14:paraId="60B8593E" w14:textId="77777777" w:rsidR="00681521" w:rsidRDefault="00681521">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B2813E" w14:textId="049D6A65" w:rsidR="00681521" w:rsidRDefault="00A63978">
    <w:pPr>
      <w:pStyle w:val="Header"/>
    </w:pPr>
    <w:r>
      <w:rPr>
        <w:noProof/>
      </w:rPr>
      <w:pict w14:anchorId="0A80A74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9" type="#_x0000_t136" style="position:absolute;margin-left:0;margin-top:0;width:449.6pt;height:269.75pt;rotation:315;z-index:-25160499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5F0FE5" w14:textId="51E44305" w:rsidR="00681521" w:rsidRPr="00ED2A8D" w:rsidRDefault="00A63978" w:rsidP="0010529E">
    <w:pPr>
      <w:pStyle w:val="Header"/>
      <w:tabs>
        <w:tab w:val="right" w:pos="10205"/>
      </w:tabs>
    </w:pPr>
    <w:r>
      <w:rPr>
        <w:noProof/>
      </w:rPr>
      <w:pict w14:anchorId="4010BE4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0" type="#_x0000_t136" style="position:absolute;margin-left:0;margin-top:0;width:449.6pt;height:269.75pt;rotation:315;z-index:-25160294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681521">
      <w:rPr>
        <w:noProof/>
        <w:lang w:val="en-US"/>
      </w:rPr>
      <w:drawing>
        <wp:anchor distT="0" distB="0" distL="114300" distR="114300" simplePos="0" relativeHeight="251658752" behindDoc="1" locked="0" layoutInCell="1" allowOverlap="1" wp14:anchorId="42297749" wp14:editId="4BD2037D">
          <wp:simplePos x="0" y="0"/>
          <wp:positionH relativeFrom="page">
            <wp:posOffset>6840855</wp:posOffset>
          </wp:positionH>
          <wp:positionV relativeFrom="page">
            <wp:posOffset>0</wp:posOffset>
          </wp:positionV>
          <wp:extent cx="720000" cy="720000"/>
          <wp:effectExtent l="0" t="0" r="4445" b="4445"/>
          <wp:wrapNone/>
          <wp:docPr id="235"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sidR="00681521">
      <w:tab/>
    </w:r>
  </w:p>
  <w:p w14:paraId="7AF193B0" w14:textId="77777777" w:rsidR="00681521" w:rsidRPr="00ED2A8D" w:rsidRDefault="00681521" w:rsidP="008747E0">
    <w:pPr>
      <w:pStyle w:val="Header"/>
    </w:pPr>
  </w:p>
  <w:p w14:paraId="20BBBC6D" w14:textId="77777777" w:rsidR="00681521" w:rsidRDefault="00681521" w:rsidP="008747E0">
    <w:pPr>
      <w:pStyle w:val="Header"/>
    </w:pPr>
  </w:p>
  <w:p w14:paraId="5D38743E" w14:textId="77777777" w:rsidR="00681521" w:rsidRDefault="00681521" w:rsidP="008747E0">
    <w:pPr>
      <w:pStyle w:val="Header"/>
    </w:pPr>
  </w:p>
  <w:p w14:paraId="59D055C6" w14:textId="77777777" w:rsidR="00681521" w:rsidRDefault="00681521" w:rsidP="008747E0">
    <w:pPr>
      <w:pStyle w:val="Header"/>
    </w:pPr>
  </w:p>
  <w:p w14:paraId="2877724F" w14:textId="77777777" w:rsidR="00681521" w:rsidRPr="00441393" w:rsidRDefault="00681521" w:rsidP="00441393">
    <w:pPr>
      <w:pStyle w:val="Contents"/>
    </w:pPr>
    <w:r>
      <w:t>DOCUMENT REVISION</w:t>
    </w:r>
  </w:p>
  <w:p w14:paraId="09691153" w14:textId="77777777" w:rsidR="00681521" w:rsidRPr="00ED2A8D" w:rsidRDefault="00681521" w:rsidP="008747E0">
    <w:pPr>
      <w:pStyle w:val="Header"/>
    </w:pPr>
  </w:p>
  <w:p w14:paraId="1ECA61B7" w14:textId="77777777" w:rsidR="00681521" w:rsidRPr="00AC33A2" w:rsidRDefault="00681521"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6AD1AA" w14:textId="62BFB40D" w:rsidR="00681521" w:rsidRDefault="00A63978">
    <w:pPr>
      <w:pStyle w:val="Header"/>
    </w:pPr>
    <w:r>
      <w:rPr>
        <w:noProof/>
      </w:rPr>
      <w:pict w14:anchorId="3F029FF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8" type="#_x0000_t136" style="position:absolute;margin-left:0;margin-top:0;width:449.6pt;height:269.75pt;rotation:315;z-index:-2516070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4F8321" w14:textId="63341AB2" w:rsidR="00681521" w:rsidRDefault="00A63978">
    <w:pPr>
      <w:pStyle w:val="Header"/>
    </w:pPr>
    <w:r>
      <w:rPr>
        <w:noProof/>
      </w:rPr>
      <w:pict w14:anchorId="59B72C8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2" type="#_x0000_t136" style="position:absolute;margin-left:0;margin-top:0;width:449.6pt;height:269.75pt;rotation:315;z-index:-25159884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26E5F9" w14:textId="7423AA12" w:rsidR="00681521" w:rsidRPr="00ED2A8D" w:rsidRDefault="00A63978" w:rsidP="008747E0">
    <w:pPr>
      <w:pStyle w:val="Header"/>
    </w:pPr>
    <w:r>
      <w:rPr>
        <w:noProof/>
      </w:rPr>
      <w:pict w14:anchorId="1A70CAE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3" type="#_x0000_t136" style="position:absolute;margin-left:0;margin-top:0;width:449.6pt;height:269.75pt;rotation:315;z-index:-25159680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681521">
      <w:rPr>
        <w:noProof/>
        <w:lang w:val="en-US"/>
      </w:rPr>
      <w:drawing>
        <wp:anchor distT="0" distB="0" distL="114300" distR="114300" simplePos="0" relativeHeight="251653632" behindDoc="1" locked="0" layoutInCell="1" allowOverlap="1" wp14:anchorId="52DCA654" wp14:editId="75E5CF23">
          <wp:simplePos x="0" y="0"/>
          <wp:positionH relativeFrom="page">
            <wp:posOffset>6840855</wp:posOffset>
          </wp:positionH>
          <wp:positionV relativeFrom="page">
            <wp:posOffset>0</wp:posOffset>
          </wp:positionV>
          <wp:extent cx="720000" cy="720000"/>
          <wp:effectExtent l="0" t="0" r="4445" b="4445"/>
          <wp:wrapNone/>
          <wp:docPr id="327"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C514BC9" w14:textId="77777777" w:rsidR="00681521" w:rsidRPr="00ED2A8D" w:rsidRDefault="00681521" w:rsidP="008747E0">
    <w:pPr>
      <w:pStyle w:val="Header"/>
    </w:pPr>
  </w:p>
  <w:p w14:paraId="15D53F0E" w14:textId="77777777" w:rsidR="00681521" w:rsidRDefault="00681521" w:rsidP="008747E0">
    <w:pPr>
      <w:pStyle w:val="Header"/>
    </w:pPr>
  </w:p>
  <w:p w14:paraId="30E0B82E" w14:textId="77777777" w:rsidR="00681521" w:rsidRDefault="00681521" w:rsidP="008747E0">
    <w:pPr>
      <w:pStyle w:val="Header"/>
    </w:pPr>
  </w:p>
  <w:p w14:paraId="38068A1D" w14:textId="77777777" w:rsidR="00681521" w:rsidRDefault="00681521" w:rsidP="008747E0">
    <w:pPr>
      <w:pStyle w:val="Header"/>
    </w:pPr>
  </w:p>
  <w:p w14:paraId="6DED465C" w14:textId="77777777" w:rsidR="00681521" w:rsidRPr="00441393" w:rsidRDefault="00681521" w:rsidP="00441393">
    <w:pPr>
      <w:pStyle w:val="Contents"/>
    </w:pPr>
    <w:r>
      <w:t>CONTENTS</w:t>
    </w:r>
  </w:p>
  <w:p w14:paraId="42B130BB" w14:textId="77777777" w:rsidR="00681521" w:rsidRDefault="00681521" w:rsidP="0078486B">
    <w:pPr>
      <w:pStyle w:val="Header"/>
      <w:spacing w:line="140" w:lineRule="exact"/>
    </w:pPr>
  </w:p>
  <w:p w14:paraId="22A752C6" w14:textId="77777777" w:rsidR="00681521" w:rsidRPr="00AC33A2" w:rsidRDefault="00681521" w:rsidP="0078486B">
    <w:pPr>
      <w:pStyle w:val="Header"/>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D1E8F6" w14:textId="797DEE34" w:rsidR="00681521" w:rsidRPr="00ED2A8D" w:rsidRDefault="00A63978" w:rsidP="00C716E5">
    <w:pPr>
      <w:pStyle w:val="Header"/>
    </w:pPr>
    <w:r>
      <w:rPr>
        <w:noProof/>
      </w:rPr>
      <w:pict w14:anchorId="302794A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1" type="#_x0000_t136" style="position:absolute;margin-left:0;margin-top:0;width:449.6pt;height:269.75pt;rotation:315;z-index:-25160089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681521">
      <w:rPr>
        <w:noProof/>
        <w:lang w:val="en-US"/>
      </w:rPr>
      <w:drawing>
        <wp:anchor distT="0" distB="0" distL="114300" distR="114300" simplePos="0" relativeHeight="251661824" behindDoc="1" locked="0" layoutInCell="1" allowOverlap="1" wp14:anchorId="0C485DC4" wp14:editId="4F41D8FB">
          <wp:simplePos x="0" y="0"/>
          <wp:positionH relativeFrom="page">
            <wp:posOffset>6840855</wp:posOffset>
          </wp:positionH>
          <wp:positionV relativeFrom="page">
            <wp:posOffset>0</wp:posOffset>
          </wp:positionV>
          <wp:extent cx="720000" cy="720000"/>
          <wp:effectExtent l="0" t="0" r="4445" b="4445"/>
          <wp:wrapNone/>
          <wp:docPr id="328"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45E30294" w14:textId="77777777" w:rsidR="00681521" w:rsidRPr="00ED2A8D" w:rsidRDefault="00681521" w:rsidP="00C716E5">
    <w:pPr>
      <w:pStyle w:val="Header"/>
    </w:pPr>
  </w:p>
  <w:p w14:paraId="30E6C01B" w14:textId="77777777" w:rsidR="00681521" w:rsidRDefault="00681521" w:rsidP="00C716E5">
    <w:pPr>
      <w:pStyle w:val="Header"/>
    </w:pPr>
  </w:p>
  <w:p w14:paraId="1F64AB92" w14:textId="77777777" w:rsidR="00681521" w:rsidRDefault="00681521" w:rsidP="00C716E5">
    <w:pPr>
      <w:pStyle w:val="Header"/>
    </w:pPr>
  </w:p>
  <w:p w14:paraId="7416B8C2" w14:textId="77777777" w:rsidR="00681521" w:rsidRDefault="00681521" w:rsidP="00C716E5">
    <w:pPr>
      <w:pStyle w:val="Header"/>
    </w:pPr>
  </w:p>
  <w:p w14:paraId="26BAD793" w14:textId="77777777" w:rsidR="00681521" w:rsidRPr="00441393" w:rsidRDefault="00681521" w:rsidP="00C716E5">
    <w:pPr>
      <w:pStyle w:val="Contents"/>
    </w:pPr>
    <w:r>
      <w:t>CONTENTS</w:t>
    </w:r>
  </w:p>
  <w:p w14:paraId="68ECE7DC" w14:textId="77777777" w:rsidR="00681521" w:rsidRPr="00ED2A8D" w:rsidRDefault="00681521" w:rsidP="00C716E5">
    <w:pPr>
      <w:pStyle w:val="Header"/>
    </w:pPr>
  </w:p>
  <w:p w14:paraId="6387CB5F" w14:textId="77777777" w:rsidR="00681521" w:rsidRPr="00AC33A2" w:rsidRDefault="00681521" w:rsidP="00C716E5">
    <w:pPr>
      <w:pStyle w:val="Header"/>
      <w:spacing w:line="140" w:lineRule="exact"/>
    </w:pPr>
  </w:p>
  <w:p w14:paraId="6B91DD4A" w14:textId="77777777" w:rsidR="00681521" w:rsidRDefault="00681521">
    <w:pPr>
      <w:pStyle w:val="Header"/>
    </w:pPr>
    <w:r>
      <w:rPr>
        <w:noProof/>
        <w:lang w:val="en-US"/>
      </w:rPr>
      <w:drawing>
        <wp:anchor distT="0" distB="0" distL="114300" distR="114300" simplePos="0" relativeHeight="251657728" behindDoc="1" locked="0" layoutInCell="1" allowOverlap="1" wp14:anchorId="2C2DF88A" wp14:editId="7AA49A6D">
          <wp:simplePos x="0" y="0"/>
          <wp:positionH relativeFrom="page">
            <wp:posOffset>6827653</wp:posOffset>
          </wp:positionH>
          <wp:positionV relativeFrom="page">
            <wp:posOffset>0</wp:posOffset>
          </wp:positionV>
          <wp:extent cx="720000" cy="720000"/>
          <wp:effectExtent l="0" t="0" r="4445" b="4445"/>
          <wp:wrapNone/>
          <wp:docPr id="329"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1" w15:restartNumberingAfterBreak="0">
    <w:nsid w:val="000903D4"/>
    <w:multiLevelType w:val="hybridMultilevel"/>
    <w:tmpl w:val="F8FA1E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36C794D"/>
    <w:multiLevelType w:val="hybridMultilevel"/>
    <w:tmpl w:val="AF025C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4F700B"/>
    <w:multiLevelType w:val="multilevel"/>
    <w:tmpl w:val="600E6544"/>
    <w:lvl w:ilvl="0">
      <w:start w:val="1"/>
      <w:numFmt w:val="upperLetter"/>
      <w:pStyle w:val="AnnextitleHead1"/>
      <w:lvlText w:val="ANNEX %1"/>
      <w:lvlJc w:val="left"/>
      <w:pPr>
        <w:ind w:left="851" w:hanging="851"/>
      </w:pPr>
      <w:rPr>
        <w:rFonts w:asciiTheme="minorHAnsi" w:hAnsiTheme="minorHAnsi" w:hint="default"/>
        <w:b/>
        <w:i w:val="0"/>
        <w:caps/>
        <w:color w:val="00558C"/>
        <w:sz w:val="28"/>
        <w:u w:val="none" w:color="407EC9"/>
      </w:rPr>
    </w:lvl>
    <w:lvl w:ilvl="1">
      <w:start w:val="1"/>
      <w:numFmt w:val="decimal"/>
      <w:pStyle w:val="AnnexHead2"/>
      <w:lvlText w:val="%1.%2."/>
      <w:lvlJc w:val="left"/>
      <w:pPr>
        <w:ind w:left="851" w:hanging="851"/>
      </w:pPr>
      <w:rPr>
        <w:rFonts w:ascii="Calibri" w:hAnsi="Calibri" w:hint="default"/>
        <w:b/>
        <w:i w:val="0"/>
        <w:caps/>
        <w:color w:val="00558C"/>
        <w:sz w:val="24"/>
      </w:rPr>
    </w:lvl>
    <w:lvl w:ilvl="2">
      <w:start w:val="1"/>
      <w:numFmt w:val="decimal"/>
      <w:pStyle w:val="AnnexHead3"/>
      <w:lvlText w:val="%1.%2.%3."/>
      <w:lvlJc w:val="left"/>
      <w:pPr>
        <w:ind w:left="1021" w:hanging="1021"/>
      </w:pPr>
      <w:rPr>
        <w:rFonts w:ascii="Calibri" w:hAnsi="Calibri" w:hint="default"/>
        <w:b/>
        <w:i w:val="0"/>
        <w:vanish w:val="0"/>
        <w:color w:val="00558C"/>
        <w:sz w:val="24"/>
      </w:rPr>
    </w:lvl>
    <w:lvl w:ilvl="3">
      <w:start w:val="1"/>
      <w:numFmt w:val="decimal"/>
      <w:pStyle w:val="AnnexHead4"/>
      <w:lvlText w:val="%1.%2.%3.%4."/>
      <w:lvlJc w:val="left"/>
      <w:pPr>
        <w:ind w:left="1134" w:hanging="1134"/>
      </w:pPr>
      <w:rPr>
        <w:rFonts w:ascii="Calibri" w:hAnsi="Calibri" w:hint="default"/>
        <w:b/>
        <w:i w:val="0"/>
        <w:caps/>
        <w:color w:val="00558C"/>
        <w:sz w:val="22"/>
      </w:rPr>
    </w:lvl>
    <w:lvl w:ilvl="4">
      <w:start w:val="1"/>
      <w:numFmt w:val="decimal"/>
      <w:pStyle w:val="AnnexHead5"/>
      <w:lvlText w:val="%1.%2.%3.%4.%5."/>
      <w:lvlJc w:val="left"/>
      <w:pPr>
        <w:ind w:left="1134" w:hanging="1134"/>
      </w:pPr>
      <w:rPr>
        <w:rFonts w:ascii="Calibri" w:hAnsi="Calibri" w:hint="default"/>
        <w:b w:val="0"/>
        <w:i w:val="0"/>
        <w:caps/>
        <w:color w:val="00558C"/>
        <w:sz w:val="22"/>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5" w15:restartNumberingAfterBreak="0">
    <w:nsid w:val="15A35472"/>
    <w:multiLevelType w:val="hybridMultilevel"/>
    <w:tmpl w:val="25EC5022"/>
    <w:lvl w:ilvl="0" w:tplc="70A60CCA">
      <w:start w:val="6"/>
      <w:numFmt w:val="bullet"/>
      <w:lvlText w:val="-"/>
      <w:lvlJc w:val="left"/>
      <w:pPr>
        <w:ind w:left="1068" w:hanging="360"/>
      </w:pPr>
      <w:rPr>
        <w:rFonts w:ascii="Calibri" w:eastAsiaTheme="minorHAnsi" w:hAnsi="Calibri" w:cstheme="minorHAnsi"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6" w15:restartNumberingAfterBreak="0">
    <w:nsid w:val="16102258"/>
    <w:multiLevelType w:val="multilevel"/>
    <w:tmpl w:val="5F0A5E12"/>
    <w:lvl w:ilvl="0">
      <w:start w:val="1"/>
      <w:numFmt w:val="decimal"/>
      <w:pStyle w:val="Tablecaption"/>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7" w15:restartNumberingAfterBreak="0">
    <w:nsid w:val="19A1740F"/>
    <w:multiLevelType w:val="multilevel"/>
    <w:tmpl w:val="E51E3730"/>
    <w:lvl w:ilvl="0">
      <w:start w:val="1"/>
      <w:numFmt w:val="decimal"/>
      <w:pStyle w:val="AppendixtitleHead1"/>
      <w:lvlText w:val="APPENDIX %1"/>
      <w:lvlJc w:val="left"/>
      <w:pPr>
        <w:ind w:left="1701" w:hanging="1701"/>
      </w:pPr>
      <w:rPr>
        <w:rFonts w:ascii="Calibri (Body)" w:hAnsi="Calibri (Body)" w:hint="default"/>
        <w:b/>
        <w:bCs w:val="0"/>
        <w:i w:val="0"/>
        <w:iCs w:val="0"/>
        <w:caps/>
        <w:smallCaps w:val="0"/>
        <w:strike w:val="0"/>
        <w:dstrike w:val="0"/>
        <w:outline w:val="0"/>
        <w:shadow w:val="0"/>
        <w:emboss w:val="0"/>
        <w:imprint w:val="0"/>
        <w:noProof w:val="0"/>
        <w:vanish w:val="0"/>
        <w:color w:val="00558C"/>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ppendixHead2"/>
      <w:lvlText w:val="%1.%2."/>
      <w:lvlJc w:val="left"/>
      <w:pPr>
        <w:ind w:left="907" w:hanging="907"/>
      </w:pPr>
      <w:rPr>
        <w:rFonts w:hint="default"/>
      </w:rPr>
    </w:lvl>
    <w:lvl w:ilvl="2">
      <w:start w:val="1"/>
      <w:numFmt w:val="decimal"/>
      <w:pStyle w:val="AppendixHead3"/>
      <w:lvlText w:val="%1.%2.%3."/>
      <w:lvlJc w:val="left"/>
      <w:pPr>
        <w:ind w:left="1247" w:hanging="1247"/>
      </w:pPr>
      <w:rPr>
        <w:rFonts w:hint="default"/>
      </w:rPr>
    </w:lvl>
    <w:lvl w:ilvl="3">
      <w:start w:val="1"/>
      <w:numFmt w:val="decimal"/>
      <w:pStyle w:val="AppendixHead4"/>
      <w:lvlText w:val="%1.%2.%3.%4."/>
      <w:lvlJc w:val="left"/>
      <w:pPr>
        <w:ind w:left="1588" w:hanging="1588"/>
      </w:pPr>
      <w:rPr>
        <w:rFonts w:hint="default"/>
      </w:rPr>
    </w:lvl>
    <w:lvl w:ilvl="4">
      <w:start w:val="1"/>
      <w:numFmt w:val="decimal"/>
      <w:pStyle w:val="AppendixHead5"/>
      <w:lvlText w:val="%1.%2.%3.%4.%5."/>
      <w:lvlJc w:val="left"/>
      <w:pPr>
        <w:ind w:left="1758" w:hanging="1758"/>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E7E01D9"/>
    <w:multiLevelType w:val="hybridMultilevel"/>
    <w:tmpl w:val="0A2205E8"/>
    <w:lvl w:ilvl="0" w:tplc="EAC2AAE0">
      <w:start w:val="1"/>
      <w:numFmt w:val="decimal"/>
      <w:pStyle w:val="Referencelist"/>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34245C5"/>
    <w:multiLevelType w:val="multilevel"/>
    <w:tmpl w:val="176E3CEA"/>
    <w:lvl w:ilvl="0">
      <w:start w:val="1"/>
      <w:numFmt w:val="decimal"/>
      <w:pStyle w:val="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84060CE"/>
    <w:multiLevelType w:val="hybridMultilevel"/>
    <w:tmpl w:val="343ADB76"/>
    <w:lvl w:ilvl="0" w:tplc="CE983322">
      <w:start w:val="1"/>
      <w:numFmt w:val="bullet"/>
      <w:lvlText w:val="•"/>
      <w:lvlJc w:val="left"/>
      <w:pPr>
        <w:tabs>
          <w:tab w:val="num" w:pos="720"/>
        </w:tabs>
        <w:ind w:left="720" w:hanging="360"/>
      </w:pPr>
      <w:rPr>
        <w:rFonts w:ascii="Arial" w:hAnsi="Arial" w:hint="default"/>
      </w:rPr>
    </w:lvl>
    <w:lvl w:ilvl="1" w:tplc="F5100046" w:tentative="1">
      <w:start w:val="1"/>
      <w:numFmt w:val="bullet"/>
      <w:lvlText w:val="•"/>
      <w:lvlJc w:val="left"/>
      <w:pPr>
        <w:tabs>
          <w:tab w:val="num" w:pos="1440"/>
        </w:tabs>
        <w:ind w:left="1440" w:hanging="360"/>
      </w:pPr>
      <w:rPr>
        <w:rFonts w:ascii="Arial" w:hAnsi="Arial" w:hint="default"/>
      </w:rPr>
    </w:lvl>
    <w:lvl w:ilvl="2" w:tplc="E3861442" w:tentative="1">
      <w:start w:val="1"/>
      <w:numFmt w:val="bullet"/>
      <w:lvlText w:val="•"/>
      <w:lvlJc w:val="left"/>
      <w:pPr>
        <w:tabs>
          <w:tab w:val="num" w:pos="2160"/>
        </w:tabs>
        <w:ind w:left="2160" w:hanging="360"/>
      </w:pPr>
      <w:rPr>
        <w:rFonts w:ascii="Arial" w:hAnsi="Arial" w:hint="default"/>
      </w:rPr>
    </w:lvl>
    <w:lvl w:ilvl="3" w:tplc="6ED2E46E" w:tentative="1">
      <w:start w:val="1"/>
      <w:numFmt w:val="bullet"/>
      <w:lvlText w:val="•"/>
      <w:lvlJc w:val="left"/>
      <w:pPr>
        <w:tabs>
          <w:tab w:val="num" w:pos="2880"/>
        </w:tabs>
        <w:ind w:left="2880" w:hanging="360"/>
      </w:pPr>
      <w:rPr>
        <w:rFonts w:ascii="Arial" w:hAnsi="Arial" w:hint="default"/>
      </w:rPr>
    </w:lvl>
    <w:lvl w:ilvl="4" w:tplc="EEB683FA" w:tentative="1">
      <w:start w:val="1"/>
      <w:numFmt w:val="bullet"/>
      <w:lvlText w:val="•"/>
      <w:lvlJc w:val="left"/>
      <w:pPr>
        <w:tabs>
          <w:tab w:val="num" w:pos="3600"/>
        </w:tabs>
        <w:ind w:left="3600" w:hanging="360"/>
      </w:pPr>
      <w:rPr>
        <w:rFonts w:ascii="Arial" w:hAnsi="Arial" w:hint="default"/>
      </w:rPr>
    </w:lvl>
    <w:lvl w:ilvl="5" w:tplc="AD8C841E" w:tentative="1">
      <w:start w:val="1"/>
      <w:numFmt w:val="bullet"/>
      <w:lvlText w:val="•"/>
      <w:lvlJc w:val="left"/>
      <w:pPr>
        <w:tabs>
          <w:tab w:val="num" w:pos="4320"/>
        </w:tabs>
        <w:ind w:left="4320" w:hanging="360"/>
      </w:pPr>
      <w:rPr>
        <w:rFonts w:ascii="Arial" w:hAnsi="Arial" w:hint="default"/>
      </w:rPr>
    </w:lvl>
    <w:lvl w:ilvl="6" w:tplc="01DA5754" w:tentative="1">
      <w:start w:val="1"/>
      <w:numFmt w:val="bullet"/>
      <w:lvlText w:val="•"/>
      <w:lvlJc w:val="left"/>
      <w:pPr>
        <w:tabs>
          <w:tab w:val="num" w:pos="5040"/>
        </w:tabs>
        <w:ind w:left="5040" w:hanging="360"/>
      </w:pPr>
      <w:rPr>
        <w:rFonts w:ascii="Arial" w:hAnsi="Arial" w:hint="default"/>
      </w:rPr>
    </w:lvl>
    <w:lvl w:ilvl="7" w:tplc="A55E9DE2" w:tentative="1">
      <w:start w:val="1"/>
      <w:numFmt w:val="bullet"/>
      <w:lvlText w:val="•"/>
      <w:lvlJc w:val="left"/>
      <w:pPr>
        <w:tabs>
          <w:tab w:val="num" w:pos="5760"/>
        </w:tabs>
        <w:ind w:left="5760" w:hanging="360"/>
      </w:pPr>
      <w:rPr>
        <w:rFonts w:ascii="Arial" w:hAnsi="Arial" w:hint="default"/>
      </w:rPr>
    </w:lvl>
    <w:lvl w:ilvl="8" w:tplc="8DBC094E"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2A4E1CF1"/>
    <w:multiLevelType w:val="multilevel"/>
    <w:tmpl w:val="1E38A4A2"/>
    <w:lvl w:ilvl="0">
      <w:start w:val="1"/>
      <w:numFmt w:val="decimal"/>
      <w:pStyle w:val="AnnexTablecaption"/>
      <w:lvlText w:val="Tabl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2BDB2C74"/>
    <w:multiLevelType w:val="multilevel"/>
    <w:tmpl w:val="4B8246FA"/>
    <w:lvl w:ilvl="0">
      <w:start w:val="1"/>
      <w:numFmt w:val="decimal"/>
      <w:pStyle w:val="Annex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305609A0"/>
    <w:multiLevelType w:val="hybridMultilevel"/>
    <w:tmpl w:val="C2A6E6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32547343"/>
    <w:multiLevelType w:val="multilevel"/>
    <w:tmpl w:val="0B2865BA"/>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35D72FAD"/>
    <w:multiLevelType w:val="hybridMultilevel"/>
    <w:tmpl w:val="71DECA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D4375BC"/>
    <w:multiLevelType w:val="hybridMultilevel"/>
    <w:tmpl w:val="213ECB34"/>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9" w15:restartNumberingAfterBreak="0">
    <w:nsid w:val="3DBD46CB"/>
    <w:multiLevelType w:val="hybridMultilevel"/>
    <w:tmpl w:val="58FAC7E4"/>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20" w15:restartNumberingAfterBreak="0">
    <w:nsid w:val="45A8133D"/>
    <w:multiLevelType w:val="hybridMultilevel"/>
    <w:tmpl w:val="5E4E603A"/>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1" w15:restartNumberingAfterBreak="0">
    <w:nsid w:val="48D554E7"/>
    <w:multiLevelType w:val="hybridMultilevel"/>
    <w:tmpl w:val="791EFFA2"/>
    <w:lvl w:ilvl="0" w:tplc="5A2A8644">
      <w:start w:val="1"/>
      <w:numFmt w:val="bullet"/>
      <w:pStyle w:val="Bullet1"/>
      <w:lvlText w:val=""/>
      <w:lvlJc w:val="left"/>
      <w:pPr>
        <w:ind w:left="360" w:hanging="360"/>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A142AEC"/>
    <w:multiLevelType w:val="hybridMultilevel"/>
    <w:tmpl w:val="C9FAFD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BC63137"/>
    <w:multiLevelType w:val="hybridMultilevel"/>
    <w:tmpl w:val="8C565556"/>
    <w:lvl w:ilvl="0" w:tplc="B3E879E0">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89D364C"/>
    <w:multiLevelType w:val="hybridMultilevel"/>
    <w:tmpl w:val="8DC07D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EB057A3"/>
    <w:multiLevelType w:val="multilevel"/>
    <w:tmpl w:val="2DBAAC30"/>
    <w:lvl w:ilvl="0">
      <w:start w:val="3"/>
      <w:numFmt w:val="decimal"/>
      <w:pStyle w:val="Equationnumber"/>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5F5B01A5"/>
    <w:multiLevelType w:val="hybridMultilevel"/>
    <w:tmpl w:val="7DEC48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7" w15:restartNumberingAfterBreak="0">
    <w:nsid w:val="671B51A2"/>
    <w:multiLevelType w:val="hybridMultilevel"/>
    <w:tmpl w:val="101E9D4C"/>
    <w:lvl w:ilvl="0" w:tplc="0409000F">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8" w15:restartNumberingAfterBreak="0">
    <w:nsid w:val="67AB4D84"/>
    <w:multiLevelType w:val="multilevel"/>
    <w:tmpl w:val="B978A9E2"/>
    <w:lvl w:ilvl="0">
      <w:start w:val="1"/>
      <w:numFmt w:val="decimal"/>
      <w:pStyle w:val="Heading1"/>
      <w:lvlText w:val="%1."/>
      <w:lvlJc w:val="left"/>
      <w:pPr>
        <w:tabs>
          <w:tab w:val="num" w:pos="0"/>
        </w:tabs>
        <w:ind w:left="709" w:hanging="709"/>
      </w:pPr>
      <w:rPr>
        <w:rFonts w:asciiTheme="minorHAnsi" w:hAnsiTheme="minorHAnsi" w:hint="default"/>
        <w:b/>
        <w:i w:val="0"/>
        <w:color w:val="00558C"/>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00558C"/>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00558C"/>
        <w:sz w:val="22"/>
      </w:rPr>
    </w:lvl>
    <w:lvl w:ilvl="4">
      <w:start w:val="1"/>
      <w:numFmt w:val="decimal"/>
      <w:pStyle w:val="Heading5"/>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9" w15:restartNumberingAfterBreak="0">
    <w:nsid w:val="68C46E26"/>
    <w:multiLevelType w:val="hybridMultilevel"/>
    <w:tmpl w:val="F4B2EED8"/>
    <w:lvl w:ilvl="0" w:tplc="0809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C9C62AB"/>
    <w:multiLevelType w:val="multilevel"/>
    <w:tmpl w:val="5C4AF784"/>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31" w15:restartNumberingAfterBreak="0">
    <w:nsid w:val="6F5A30DD"/>
    <w:multiLevelType w:val="hybridMultilevel"/>
    <w:tmpl w:val="526EDF30"/>
    <w:lvl w:ilvl="0" w:tplc="DB0292AC">
      <w:start w:val="6"/>
      <w:numFmt w:val="bullet"/>
      <w:lvlText w:val="-"/>
      <w:lvlJc w:val="left"/>
      <w:pPr>
        <w:ind w:left="1068" w:hanging="360"/>
      </w:pPr>
      <w:rPr>
        <w:rFonts w:ascii="Calibri" w:eastAsiaTheme="minorHAnsi" w:hAnsi="Calibri" w:cstheme="minorHAnsi"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32" w15:restartNumberingAfterBreak="0">
    <w:nsid w:val="6F666FD5"/>
    <w:multiLevelType w:val="hybridMultilevel"/>
    <w:tmpl w:val="02468D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5272AA1"/>
    <w:multiLevelType w:val="hybridMultilevel"/>
    <w:tmpl w:val="A19663A8"/>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4" w15:restartNumberingAfterBreak="0">
    <w:nsid w:val="76D64DA6"/>
    <w:multiLevelType w:val="hybridMultilevel"/>
    <w:tmpl w:val="60E6F4BE"/>
    <w:lvl w:ilvl="0" w:tplc="84F40B06">
      <w:start w:val="1"/>
      <w:numFmt w:val="bullet"/>
      <w:pStyle w:val="Bullet3"/>
      <w:lvlText w:val="o"/>
      <w:lvlJc w:val="left"/>
      <w:pPr>
        <w:ind w:left="1211" w:hanging="360"/>
      </w:pPr>
      <w:rPr>
        <w:rFonts w:ascii="Courier New" w:hAnsi="Courier New" w:cs="Courier New"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73F7828"/>
    <w:multiLevelType w:val="hybridMultilevel"/>
    <w:tmpl w:val="B63A7E40"/>
    <w:lvl w:ilvl="0" w:tplc="93B02C0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7B65365"/>
    <w:multiLevelType w:val="multilevel"/>
    <w:tmpl w:val="1898C208"/>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1"/>
  </w:num>
  <w:num w:numId="2">
    <w:abstractNumId w:val="37"/>
  </w:num>
  <w:num w:numId="3">
    <w:abstractNumId w:val="4"/>
  </w:num>
  <w:num w:numId="4">
    <w:abstractNumId w:val="11"/>
  </w:num>
  <w:num w:numId="5">
    <w:abstractNumId w:val="6"/>
  </w:num>
  <w:num w:numId="6">
    <w:abstractNumId w:val="10"/>
  </w:num>
  <w:num w:numId="7">
    <w:abstractNumId w:val="3"/>
  </w:num>
  <w:num w:numId="8">
    <w:abstractNumId w:val="9"/>
  </w:num>
  <w:num w:numId="9">
    <w:abstractNumId w:val="0"/>
  </w:num>
  <w:num w:numId="10">
    <w:abstractNumId w:val="7"/>
  </w:num>
  <w:num w:numId="11">
    <w:abstractNumId w:val="8"/>
  </w:num>
  <w:num w:numId="12">
    <w:abstractNumId w:val="25"/>
  </w:num>
  <w:num w:numId="13">
    <w:abstractNumId w:val="16"/>
  </w:num>
  <w:num w:numId="14">
    <w:abstractNumId w:val="21"/>
  </w:num>
  <w:num w:numId="15">
    <w:abstractNumId w:val="37"/>
  </w:num>
  <w:num w:numId="16">
    <w:abstractNumId w:val="34"/>
  </w:num>
  <w:num w:numId="17">
    <w:abstractNumId w:val="36"/>
  </w:num>
  <w:num w:numId="18">
    <w:abstractNumId w:val="30"/>
  </w:num>
  <w:num w:numId="19">
    <w:abstractNumId w:val="28"/>
  </w:num>
  <w:num w:numId="20">
    <w:abstractNumId w:val="14"/>
  </w:num>
  <w:num w:numId="21">
    <w:abstractNumId w:val="13"/>
  </w:num>
  <w:num w:numId="22">
    <w:abstractNumId w:val="8"/>
  </w:num>
  <w:num w:numId="23">
    <w:abstractNumId w:val="23"/>
  </w:num>
  <w:num w:numId="24">
    <w:abstractNumId w:val="33"/>
  </w:num>
  <w:num w:numId="25">
    <w:abstractNumId w:val="20"/>
  </w:num>
  <w:num w:numId="26">
    <w:abstractNumId w:val="29"/>
  </w:num>
  <w:num w:numId="27">
    <w:abstractNumId w:val="1"/>
  </w:num>
  <w:num w:numId="28">
    <w:abstractNumId w:val="24"/>
  </w:num>
  <w:num w:numId="29">
    <w:abstractNumId w:val="17"/>
  </w:num>
  <w:num w:numId="3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6"/>
  </w:num>
  <w:num w:numId="32">
    <w:abstractNumId w:val="15"/>
  </w:num>
  <w:num w:numId="33">
    <w:abstractNumId w:val="12"/>
  </w:num>
  <w:num w:numId="34">
    <w:abstractNumId w:val="35"/>
  </w:num>
  <w:num w:numId="35">
    <w:abstractNumId w:val="18"/>
  </w:num>
  <w:num w:numId="36">
    <w:abstractNumId w:val="21"/>
  </w:num>
  <w:num w:numId="37">
    <w:abstractNumId w:val="19"/>
  </w:num>
  <w:num w:numId="38">
    <w:abstractNumId w:val="28"/>
  </w:num>
  <w:num w:numId="39">
    <w:abstractNumId w:val="28"/>
  </w:num>
  <w:num w:numId="40">
    <w:abstractNumId w:val="28"/>
  </w:num>
  <w:num w:numId="41">
    <w:abstractNumId w:val="31"/>
  </w:num>
  <w:num w:numId="42">
    <w:abstractNumId w:val="5"/>
  </w:num>
  <w:num w:numId="43">
    <w:abstractNumId w:val="21"/>
  </w:num>
  <w:num w:numId="4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8"/>
  </w:num>
  <w:num w:numId="4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4"/>
  </w:num>
  <w:num w:numId="48">
    <w:abstractNumId w:val="21"/>
  </w:num>
  <w:num w:numId="4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7"/>
  </w:num>
  <w:num w:numId="51">
    <w:abstractNumId w:val="22"/>
  </w:num>
  <w:num w:numId="52">
    <w:abstractNumId w:val="2"/>
  </w:num>
  <w:num w:numId="53">
    <w:abstractNumId w:val="32"/>
  </w:num>
  <w:num w:numId="54">
    <w:abstractNumId w:val="28"/>
  </w:num>
  <w:numIdMacAtCleanup w:val="5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Dunn, Karen">
    <w15:presenceInfo w15:providerId="None" w15:userId="Dunn, Karen"/>
  </w15:person>
  <w15:person w15:author="Jens Chr. Pedersen">
    <w15:presenceInfo w15:providerId="AD" w15:userId="S::jcp@terma.com::789c19d7-1ced-4d14-a7ed-82d84115baa3"/>
  </w15:person>
  <w15:person w15:author="Kevin Gregory">
    <w15:presenceInfo w15:providerId="None" w15:userId="Kevin Gregor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GB" w:vendorID="64" w:dllVersion="6" w:nlCheck="1" w:checkStyle="0"/>
  <w:activeWritingStyle w:appName="MSWord" w:lang="en-US" w:vendorID="64" w:dllVersion="6" w:nlCheck="1" w:checkStyle="0"/>
  <w:activeWritingStyle w:appName="MSWord" w:lang="fr-FR" w:vendorID="64" w:dllVersion="6" w:nlCheck="1" w:checkStyle="0"/>
  <w:activeWritingStyle w:appName="MSWord" w:lang="en-AU" w:vendorID="64" w:dllVersion="6" w:nlCheck="1" w:checkStyle="0"/>
  <w:activeWritingStyle w:appName="MSWord" w:lang="en-CA"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da-DK" w:vendorID="64" w:dllVersion="0" w:nlCheck="1" w:checkStyle="0"/>
  <w:activeWritingStyle w:appName="MSWord" w:lang="en-GB" w:vendorID="2" w:dllVersion="6" w:checkStyle="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ocumentProtection w:edit="readOnly" w:enforcement="0"/>
  <w:defaultTabStop w:val="708"/>
  <w:hyphenationZone w:val="425"/>
  <w:drawingGridHorizontalSpacing w:val="90"/>
  <w:displayHorizontalDrawingGridEvery w:val="2"/>
  <w:displayVertic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2DC"/>
    <w:rsid w:val="00001616"/>
    <w:rsid w:val="00004404"/>
    <w:rsid w:val="000102C1"/>
    <w:rsid w:val="00013C2C"/>
    <w:rsid w:val="0001429A"/>
    <w:rsid w:val="0001616D"/>
    <w:rsid w:val="00016839"/>
    <w:rsid w:val="000174F9"/>
    <w:rsid w:val="000249C2"/>
    <w:rsid w:val="000258F6"/>
    <w:rsid w:val="00026453"/>
    <w:rsid w:val="00027B36"/>
    <w:rsid w:val="000332ED"/>
    <w:rsid w:val="0003449E"/>
    <w:rsid w:val="00035E1F"/>
    <w:rsid w:val="000379A7"/>
    <w:rsid w:val="00040EB8"/>
    <w:rsid w:val="0004181D"/>
    <w:rsid w:val="000418CA"/>
    <w:rsid w:val="0004255E"/>
    <w:rsid w:val="000429B5"/>
    <w:rsid w:val="00044075"/>
    <w:rsid w:val="00050F02"/>
    <w:rsid w:val="0005129B"/>
    <w:rsid w:val="00051724"/>
    <w:rsid w:val="0005449E"/>
    <w:rsid w:val="00054C7D"/>
    <w:rsid w:val="00055938"/>
    <w:rsid w:val="00057B6D"/>
    <w:rsid w:val="00061634"/>
    <w:rsid w:val="00061A7B"/>
    <w:rsid w:val="00062874"/>
    <w:rsid w:val="000654C2"/>
    <w:rsid w:val="000705DF"/>
    <w:rsid w:val="00071AE2"/>
    <w:rsid w:val="00073E90"/>
    <w:rsid w:val="00082C85"/>
    <w:rsid w:val="00084845"/>
    <w:rsid w:val="0008654C"/>
    <w:rsid w:val="000904ED"/>
    <w:rsid w:val="00091545"/>
    <w:rsid w:val="0009165E"/>
    <w:rsid w:val="00097619"/>
    <w:rsid w:val="000A27A8"/>
    <w:rsid w:val="000A3914"/>
    <w:rsid w:val="000A4F41"/>
    <w:rsid w:val="000A59C0"/>
    <w:rsid w:val="000A5D98"/>
    <w:rsid w:val="000A78A9"/>
    <w:rsid w:val="000B2356"/>
    <w:rsid w:val="000B468E"/>
    <w:rsid w:val="000B577B"/>
    <w:rsid w:val="000B583F"/>
    <w:rsid w:val="000C2133"/>
    <w:rsid w:val="000C2857"/>
    <w:rsid w:val="000C288C"/>
    <w:rsid w:val="000C711B"/>
    <w:rsid w:val="000D14CE"/>
    <w:rsid w:val="000D1D15"/>
    <w:rsid w:val="000D2431"/>
    <w:rsid w:val="000D76B7"/>
    <w:rsid w:val="000E0EC6"/>
    <w:rsid w:val="000E259E"/>
    <w:rsid w:val="000E34D3"/>
    <w:rsid w:val="000E3954"/>
    <w:rsid w:val="000E3E52"/>
    <w:rsid w:val="000F0F9F"/>
    <w:rsid w:val="000F22C4"/>
    <w:rsid w:val="000F3F43"/>
    <w:rsid w:val="000F58ED"/>
    <w:rsid w:val="001016C7"/>
    <w:rsid w:val="0010529E"/>
    <w:rsid w:val="0011014A"/>
    <w:rsid w:val="00113D5B"/>
    <w:rsid w:val="00113F8F"/>
    <w:rsid w:val="00121616"/>
    <w:rsid w:val="001236B5"/>
    <w:rsid w:val="001349DB"/>
    <w:rsid w:val="00134B86"/>
    <w:rsid w:val="00135AEB"/>
    <w:rsid w:val="00136E58"/>
    <w:rsid w:val="00137694"/>
    <w:rsid w:val="0014060A"/>
    <w:rsid w:val="00141ACF"/>
    <w:rsid w:val="00143D7E"/>
    <w:rsid w:val="00144FFC"/>
    <w:rsid w:val="00147755"/>
    <w:rsid w:val="00147EE0"/>
    <w:rsid w:val="001535C6"/>
    <w:rsid w:val="001547F9"/>
    <w:rsid w:val="001607D8"/>
    <w:rsid w:val="00160895"/>
    <w:rsid w:val="00161325"/>
    <w:rsid w:val="00161401"/>
    <w:rsid w:val="00162612"/>
    <w:rsid w:val="001635F3"/>
    <w:rsid w:val="00163FDD"/>
    <w:rsid w:val="001718B2"/>
    <w:rsid w:val="00176BB8"/>
    <w:rsid w:val="00182B9C"/>
    <w:rsid w:val="00184427"/>
    <w:rsid w:val="00186FED"/>
    <w:rsid w:val="001875B1"/>
    <w:rsid w:val="00191120"/>
    <w:rsid w:val="0019173E"/>
    <w:rsid w:val="0019797F"/>
    <w:rsid w:val="001A2DCA"/>
    <w:rsid w:val="001A73B9"/>
    <w:rsid w:val="001B2A35"/>
    <w:rsid w:val="001B339A"/>
    <w:rsid w:val="001B60A6"/>
    <w:rsid w:val="001C2971"/>
    <w:rsid w:val="001C64D9"/>
    <w:rsid w:val="001C650B"/>
    <w:rsid w:val="001C6DAC"/>
    <w:rsid w:val="001C72B5"/>
    <w:rsid w:val="001C77FB"/>
    <w:rsid w:val="001D11AC"/>
    <w:rsid w:val="001D1845"/>
    <w:rsid w:val="001D2E7A"/>
    <w:rsid w:val="001D3992"/>
    <w:rsid w:val="001D4A3E"/>
    <w:rsid w:val="001D65A2"/>
    <w:rsid w:val="001E32E5"/>
    <w:rsid w:val="001E3AEE"/>
    <w:rsid w:val="001E416D"/>
    <w:rsid w:val="001F0E82"/>
    <w:rsid w:val="001F4EF8"/>
    <w:rsid w:val="001F574E"/>
    <w:rsid w:val="001F5AB1"/>
    <w:rsid w:val="00200579"/>
    <w:rsid w:val="00201023"/>
    <w:rsid w:val="00201337"/>
    <w:rsid w:val="002022EA"/>
    <w:rsid w:val="002044E9"/>
    <w:rsid w:val="00205B17"/>
    <w:rsid w:val="00205D9B"/>
    <w:rsid w:val="002115A6"/>
    <w:rsid w:val="00213436"/>
    <w:rsid w:val="00214033"/>
    <w:rsid w:val="002140DC"/>
    <w:rsid w:val="00215772"/>
    <w:rsid w:val="002176C4"/>
    <w:rsid w:val="002204DA"/>
    <w:rsid w:val="002218FF"/>
    <w:rsid w:val="0022371A"/>
    <w:rsid w:val="00224DAB"/>
    <w:rsid w:val="0022582A"/>
    <w:rsid w:val="00237785"/>
    <w:rsid w:val="002406D3"/>
    <w:rsid w:val="00242BE2"/>
    <w:rsid w:val="00246546"/>
    <w:rsid w:val="002505E9"/>
    <w:rsid w:val="00251FB9"/>
    <w:rsid w:val="002520AD"/>
    <w:rsid w:val="00253DF5"/>
    <w:rsid w:val="00255FD9"/>
    <w:rsid w:val="0025660A"/>
    <w:rsid w:val="00256E29"/>
    <w:rsid w:val="00257A4F"/>
    <w:rsid w:val="00257DF8"/>
    <w:rsid w:val="00257E4A"/>
    <w:rsid w:val="00260039"/>
    <w:rsid w:val="0026038D"/>
    <w:rsid w:val="00261FB7"/>
    <w:rsid w:val="00263D78"/>
    <w:rsid w:val="0027175D"/>
    <w:rsid w:val="002735DD"/>
    <w:rsid w:val="00274B97"/>
    <w:rsid w:val="00285EE3"/>
    <w:rsid w:val="00286250"/>
    <w:rsid w:val="00290909"/>
    <w:rsid w:val="002916D6"/>
    <w:rsid w:val="00296AE1"/>
    <w:rsid w:val="0029793F"/>
    <w:rsid w:val="00297AF0"/>
    <w:rsid w:val="002A0B81"/>
    <w:rsid w:val="002A1C42"/>
    <w:rsid w:val="002A1E0A"/>
    <w:rsid w:val="002A5D05"/>
    <w:rsid w:val="002A617C"/>
    <w:rsid w:val="002A71CF"/>
    <w:rsid w:val="002A7769"/>
    <w:rsid w:val="002A794C"/>
    <w:rsid w:val="002B3E9D"/>
    <w:rsid w:val="002B574E"/>
    <w:rsid w:val="002B6393"/>
    <w:rsid w:val="002C1E38"/>
    <w:rsid w:val="002C6AAC"/>
    <w:rsid w:val="002C77F4"/>
    <w:rsid w:val="002D0869"/>
    <w:rsid w:val="002D7238"/>
    <w:rsid w:val="002D78FE"/>
    <w:rsid w:val="002E4993"/>
    <w:rsid w:val="002E560E"/>
    <w:rsid w:val="002E5BAC"/>
    <w:rsid w:val="002E6010"/>
    <w:rsid w:val="002E7635"/>
    <w:rsid w:val="002F2576"/>
    <w:rsid w:val="002F265A"/>
    <w:rsid w:val="002F3227"/>
    <w:rsid w:val="002F3B40"/>
    <w:rsid w:val="002F5079"/>
    <w:rsid w:val="00300EDA"/>
    <w:rsid w:val="003032C4"/>
    <w:rsid w:val="0030413F"/>
    <w:rsid w:val="00305EFE"/>
    <w:rsid w:val="00313B4B"/>
    <w:rsid w:val="00313D85"/>
    <w:rsid w:val="003151E9"/>
    <w:rsid w:val="00315CE3"/>
    <w:rsid w:val="0031629B"/>
    <w:rsid w:val="003176F7"/>
    <w:rsid w:val="00317F49"/>
    <w:rsid w:val="003251FE"/>
    <w:rsid w:val="00325D9A"/>
    <w:rsid w:val="003274DB"/>
    <w:rsid w:val="003276DE"/>
    <w:rsid w:val="00327FBF"/>
    <w:rsid w:val="00332A7B"/>
    <w:rsid w:val="003343E0"/>
    <w:rsid w:val="00335E40"/>
    <w:rsid w:val="003441A3"/>
    <w:rsid w:val="00344408"/>
    <w:rsid w:val="00345E37"/>
    <w:rsid w:val="00346AEC"/>
    <w:rsid w:val="00347F3E"/>
    <w:rsid w:val="00350A92"/>
    <w:rsid w:val="00351BD4"/>
    <w:rsid w:val="00356472"/>
    <w:rsid w:val="0035773D"/>
    <w:rsid w:val="00361096"/>
    <w:rsid w:val="003621C3"/>
    <w:rsid w:val="00362816"/>
    <w:rsid w:val="0036382D"/>
    <w:rsid w:val="0036495B"/>
    <w:rsid w:val="00371BDD"/>
    <w:rsid w:val="00374CD6"/>
    <w:rsid w:val="00380350"/>
    <w:rsid w:val="00380B4E"/>
    <w:rsid w:val="00380F88"/>
    <w:rsid w:val="003816E4"/>
    <w:rsid w:val="00381F7A"/>
    <w:rsid w:val="00382865"/>
    <w:rsid w:val="00382C28"/>
    <w:rsid w:val="0038597C"/>
    <w:rsid w:val="0039131E"/>
    <w:rsid w:val="00395413"/>
    <w:rsid w:val="003A04A6"/>
    <w:rsid w:val="003A6A32"/>
    <w:rsid w:val="003A7759"/>
    <w:rsid w:val="003A7F6E"/>
    <w:rsid w:val="003B03EA"/>
    <w:rsid w:val="003B1215"/>
    <w:rsid w:val="003B76F0"/>
    <w:rsid w:val="003C138B"/>
    <w:rsid w:val="003C7C34"/>
    <w:rsid w:val="003D0D88"/>
    <w:rsid w:val="003D0F37"/>
    <w:rsid w:val="003D2A7A"/>
    <w:rsid w:val="003D3B40"/>
    <w:rsid w:val="003D5150"/>
    <w:rsid w:val="003D5F40"/>
    <w:rsid w:val="003D73A4"/>
    <w:rsid w:val="003E30C0"/>
    <w:rsid w:val="003E65CB"/>
    <w:rsid w:val="003F1C3A"/>
    <w:rsid w:val="003F2681"/>
    <w:rsid w:val="003F4DE4"/>
    <w:rsid w:val="003F70D2"/>
    <w:rsid w:val="004000EA"/>
    <w:rsid w:val="004031F2"/>
    <w:rsid w:val="0040380C"/>
    <w:rsid w:val="00414698"/>
    <w:rsid w:val="00415649"/>
    <w:rsid w:val="00423858"/>
    <w:rsid w:val="0042565E"/>
    <w:rsid w:val="00430A42"/>
    <w:rsid w:val="004328EE"/>
    <w:rsid w:val="00432C05"/>
    <w:rsid w:val="0043568B"/>
    <w:rsid w:val="00440379"/>
    <w:rsid w:val="00441393"/>
    <w:rsid w:val="004441F8"/>
    <w:rsid w:val="00447CF0"/>
    <w:rsid w:val="00456DE1"/>
    <w:rsid w:val="00456F10"/>
    <w:rsid w:val="00462095"/>
    <w:rsid w:val="00463B48"/>
    <w:rsid w:val="0046464D"/>
    <w:rsid w:val="004649E1"/>
    <w:rsid w:val="00466DD5"/>
    <w:rsid w:val="00467F00"/>
    <w:rsid w:val="004730D1"/>
    <w:rsid w:val="00474746"/>
    <w:rsid w:val="00476942"/>
    <w:rsid w:val="00477D62"/>
    <w:rsid w:val="00481C27"/>
    <w:rsid w:val="004871A2"/>
    <w:rsid w:val="004908B8"/>
    <w:rsid w:val="00490C0C"/>
    <w:rsid w:val="00492A8D"/>
    <w:rsid w:val="00493B3C"/>
    <w:rsid w:val="004944C8"/>
    <w:rsid w:val="00495DDA"/>
    <w:rsid w:val="004A0EBF"/>
    <w:rsid w:val="004A3751"/>
    <w:rsid w:val="004A431D"/>
    <w:rsid w:val="004A4EC4"/>
    <w:rsid w:val="004A7F9A"/>
    <w:rsid w:val="004B533A"/>
    <w:rsid w:val="004B744B"/>
    <w:rsid w:val="004C0C7E"/>
    <w:rsid w:val="004C0E4B"/>
    <w:rsid w:val="004D4109"/>
    <w:rsid w:val="004D6C87"/>
    <w:rsid w:val="004E0BBB"/>
    <w:rsid w:val="004E0DBB"/>
    <w:rsid w:val="004E1D57"/>
    <w:rsid w:val="004E2F16"/>
    <w:rsid w:val="004F1F6E"/>
    <w:rsid w:val="004F2AA4"/>
    <w:rsid w:val="004F4AAE"/>
    <w:rsid w:val="004F5930"/>
    <w:rsid w:val="004F6196"/>
    <w:rsid w:val="00503044"/>
    <w:rsid w:val="00503992"/>
    <w:rsid w:val="005051B1"/>
    <w:rsid w:val="00523666"/>
    <w:rsid w:val="00525922"/>
    <w:rsid w:val="00526234"/>
    <w:rsid w:val="00534F34"/>
    <w:rsid w:val="0053692E"/>
    <w:rsid w:val="005378A6"/>
    <w:rsid w:val="00540D36"/>
    <w:rsid w:val="00541ED1"/>
    <w:rsid w:val="00547837"/>
    <w:rsid w:val="00550171"/>
    <w:rsid w:val="00553FE0"/>
    <w:rsid w:val="0055469A"/>
    <w:rsid w:val="00557434"/>
    <w:rsid w:val="0056452A"/>
    <w:rsid w:val="00574ADC"/>
    <w:rsid w:val="00577922"/>
    <w:rsid w:val="005805D2"/>
    <w:rsid w:val="00581239"/>
    <w:rsid w:val="005839FD"/>
    <w:rsid w:val="00586C48"/>
    <w:rsid w:val="00586C66"/>
    <w:rsid w:val="005928AC"/>
    <w:rsid w:val="00593774"/>
    <w:rsid w:val="0059382C"/>
    <w:rsid w:val="00593EFC"/>
    <w:rsid w:val="00595415"/>
    <w:rsid w:val="00597652"/>
    <w:rsid w:val="005A0703"/>
    <w:rsid w:val="005A080B"/>
    <w:rsid w:val="005A2514"/>
    <w:rsid w:val="005A646D"/>
    <w:rsid w:val="005B12A5"/>
    <w:rsid w:val="005B1B1C"/>
    <w:rsid w:val="005C161A"/>
    <w:rsid w:val="005C1BCB"/>
    <w:rsid w:val="005C2312"/>
    <w:rsid w:val="005C4735"/>
    <w:rsid w:val="005C5C63"/>
    <w:rsid w:val="005D03E9"/>
    <w:rsid w:val="005D304B"/>
    <w:rsid w:val="005D329D"/>
    <w:rsid w:val="005D3920"/>
    <w:rsid w:val="005D6E5D"/>
    <w:rsid w:val="005E091A"/>
    <w:rsid w:val="005E3989"/>
    <w:rsid w:val="005E4659"/>
    <w:rsid w:val="005E5AB7"/>
    <w:rsid w:val="005E657A"/>
    <w:rsid w:val="005E7063"/>
    <w:rsid w:val="005F1314"/>
    <w:rsid w:val="005F1386"/>
    <w:rsid w:val="005F17C2"/>
    <w:rsid w:val="005F35A3"/>
    <w:rsid w:val="005F36E8"/>
    <w:rsid w:val="005F7025"/>
    <w:rsid w:val="00600C2B"/>
    <w:rsid w:val="00604E17"/>
    <w:rsid w:val="006127AC"/>
    <w:rsid w:val="00612BD1"/>
    <w:rsid w:val="00614298"/>
    <w:rsid w:val="0062147F"/>
    <w:rsid w:val="00622C26"/>
    <w:rsid w:val="00634A78"/>
    <w:rsid w:val="00641794"/>
    <w:rsid w:val="00642025"/>
    <w:rsid w:val="00642ECC"/>
    <w:rsid w:val="00646AFD"/>
    <w:rsid w:val="00646E87"/>
    <w:rsid w:val="00647C35"/>
    <w:rsid w:val="0065107F"/>
    <w:rsid w:val="00661946"/>
    <w:rsid w:val="00664D43"/>
    <w:rsid w:val="00666061"/>
    <w:rsid w:val="00667424"/>
    <w:rsid w:val="00667792"/>
    <w:rsid w:val="00667C1D"/>
    <w:rsid w:val="006704F6"/>
    <w:rsid w:val="00671677"/>
    <w:rsid w:val="006744D8"/>
    <w:rsid w:val="006750F2"/>
    <w:rsid w:val="006752D6"/>
    <w:rsid w:val="00675E02"/>
    <w:rsid w:val="00681521"/>
    <w:rsid w:val="00682A80"/>
    <w:rsid w:val="0068553C"/>
    <w:rsid w:val="00685F34"/>
    <w:rsid w:val="00693B1F"/>
    <w:rsid w:val="00695656"/>
    <w:rsid w:val="006975A8"/>
    <w:rsid w:val="006A1012"/>
    <w:rsid w:val="006B54CC"/>
    <w:rsid w:val="006C1376"/>
    <w:rsid w:val="006C48F9"/>
    <w:rsid w:val="006C5026"/>
    <w:rsid w:val="006E0E7D"/>
    <w:rsid w:val="006E10BF"/>
    <w:rsid w:val="006E32DB"/>
    <w:rsid w:val="006F11F3"/>
    <w:rsid w:val="006F1C14"/>
    <w:rsid w:val="006F4B80"/>
    <w:rsid w:val="006F7140"/>
    <w:rsid w:val="007019D2"/>
    <w:rsid w:val="00703A6A"/>
    <w:rsid w:val="00716B74"/>
    <w:rsid w:val="00722236"/>
    <w:rsid w:val="00723824"/>
    <w:rsid w:val="00725CCA"/>
    <w:rsid w:val="0072737A"/>
    <w:rsid w:val="007302BB"/>
    <w:rsid w:val="00730DA8"/>
    <w:rsid w:val="007311E7"/>
    <w:rsid w:val="007313A4"/>
    <w:rsid w:val="00731DEE"/>
    <w:rsid w:val="0073334B"/>
    <w:rsid w:val="00734BC6"/>
    <w:rsid w:val="00735FF6"/>
    <w:rsid w:val="0074084C"/>
    <w:rsid w:val="00750009"/>
    <w:rsid w:val="007541D3"/>
    <w:rsid w:val="007577D7"/>
    <w:rsid w:val="00760004"/>
    <w:rsid w:val="00767B1A"/>
    <w:rsid w:val="00770402"/>
    <w:rsid w:val="007715E8"/>
    <w:rsid w:val="00776004"/>
    <w:rsid w:val="00777956"/>
    <w:rsid w:val="00782C5D"/>
    <w:rsid w:val="0078486B"/>
    <w:rsid w:val="00785A39"/>
    <w:rsid w:val="00787D8A"/>
    <w:rsid w:val="00790277"/>
    <w:rsid w:val="007909A3"/>
    <w:rsid w:val="00791EBC"/>
    <w:rsid w:val="00793577"/>
    <w:rsid w:val="00795637"/>
    <w:rsid w:val="007A0BA7"/>
    <w:rsid w:val="007A3C20"/>
    <w:rsid w:val="007A446A"/>
    <w:rsid w:val="007A4FEF"/>
    <w:rsid w:val="007A53A6"/>
    <w:rsid w:val="007A6159"/>
    <w:rsid w:val="007B27E9"/>
    <w:rsid w:val="007B2C5B"/>
    <w:rsid w:val="007B2D11"/>
    <w:rsid w:val="007B4994"/>
    <w:rsid w:val="007B6700"/>
    <w:rsid w:val="007B6A93"/>
    <w:rsid w:val="007B7377"/>
    <w:rsid w:val="007B7BEC"/>
    <w:rsid w:val="007C1036"/>
    <w:rsid w:val="007C465E"/>
    <w:rsid w:val="007C518B"/>
    <w:rsid w:val="007D1805"/>
    <w:rsid w:val="007D2107"/>
    <w:rsid w:val="007D3A42"/>
    <w:rsid w:val="007D544E"/>
    <w:rsid w:val="007D5895"/>
    <w:rsid w:val="007D77AB"/>
    <w:rsid w:val="007E28D0"/>
    <w:rsid w:val="007E30DF"/>
    <w:rsid w:val="007E3F2D"/>
    <w:rsid w:val="007E7DBB"/>
    <w:rsid w:val="007F2C43"/>
    <w:rsid w:val="007F7544"/>
    <w:rsid w:val="00800995"/>
    <w:rsid w:val="00804736"/>
    <w:rsid w:val="0080602A"/>
    <w:rsid w:val="008069C5"/>
    <w:rsid w:val="0081117E"/>
    <w:rsid w:val="00816F79"/>
    <w:rsid w:val="00817243"/>
    <w:rsid w:val="008172F8"/>
    <w:rsid w:val="00820C2C"/>
    <w:rsid w:val="00827301"/>
    <w:rsid w:val="008310C9"/>
    <w:rsid w:val="008326B2"/>
    <w:rsid w:val="00834150"/>
    <w:rsid w:val="008357F2"/>
    <w:rsid w:val="00835EA0"/>
    <w:rsid w:val="0084098D"/>
    <w:rsid w:val="008416E0"/>
    <w:rsid w:val="00841E7A"/>
    <w:rsid w:val="00843CED"/>
    <w:rsid w:val="00844B35"/>
    <w:rsid w:val="00846831"/>
    <w:rsid w:val="00846D0C"/>
    <w:rsid w:val="00847116"/>
    <w:rsid w:val="00847B32"/>
    <w:rsid w:val="00854BCE"/>
    <w:rsid w:val="00857346"/>
    <w:rsid w:val="00863811"/>
    <w:rsid w:val="00865532"/>
    <w:rsid w:val="00867686"/>
    <w:rsid w:val="008700C4"/>
    <w:rsid w:val="008737D3"/>
    <w:rsid w:val="00874179"/>
    <w:rsid w:val="008747E0"/>
    <w:rsid w:val="00876841"/>
    <w:rsid w:val="00882B3C"/>
    <w:rsid w:val="00886C21"/>
    <w:rsid w:val="0088783D"/>
    <w:rsid w:val="008916B5"/>
    <w:rsid w:val="00897209"/>
    <w:rsid w:val="008972C3"/>
    <w:rsid w:val="008A28D9"/>
    <w:rsid w:val="008A30BA"/>
    <w:rsid w:val="008A52DC"/>
    <w:rsid w:val="008A5435"/>
    <w:rsid w:val="008A79CB"/>
    <w:rsid w:val="008B62E0"/>
    <w:rsid w:val="008B7069"/>
    <w:rsid w:val="008C2A0C"/>
    <w:rsid w:val="008C33B5"/>
    <w:rsid w:val="008C3A72"/>
    <w:rsid w:val="008C5006"/>
    <w:rsid w:val="008C6969"/>
    <w:rsid w:val="008D3F26"/>
    <w:rsid w:val="008D45D2"/>
    <w:rsid w:val="008D5442"/>
    <w:rsid w:val="008D5CCD"/>
    <w:rsid w:val="008D6D45"/>
    <w:rsid w:val="008E1127"/>
    <w:rsid w:val="008E1F69"/>
    <w:rsid w:val="008E76B1"/>
    <w:rsid w:val="008F34F4"/>
    <w:rsid w:val="008F38BB"/>
    <w:rsid w:val="008F57D8"/>
    <w:rsid w:val="008F5936"/>
    <w:rsid w:val="00902834"/>
    <w:rsid w:val="00907A4E"/>
    <w:rsid w:val="009110DD"/>
    <w:rsid w:val="00913056"/>
    <w:rsid w:val="00914E26"/>
    <w:rsid w:val="0091590F"/>
    <w:rsid w:val="0091638A"/>
    <w:rsid w:val="009217F2"/>
    <w:rsid w:val="00923B4D"/>
    <w:rsid w:val="009249FF"/>
    <w:rsid w:val="0092540C"/>
    <w:rsid w:val="00925B39"/>
    <w:rsid w:val="00925E0F"/>
    <w:rsid w:val="00931A57"/>
    <w:rsid w:val="00933ADB"/>
    <w:rsid w:val="00933EE0"/>
    <w:rsid w:val="00934067"/>
    <w:rsid w:val="0093492E"/>
    <w:rsid w:val="009414E6"/>
    <w:rsid w:val="00947A3F"/>
    <w:rsid w:val="00950B15"/>
    <w:rsid w:val="00951499"/>
    <w:rsid w:val="00952013"/>
    <w:rsid w:val="00953EF9"/>
    <w:rsid w:val="0095450F"/>
    <w:rsid w:val="00956901"/>
    <w:rsid w:val="009576BC"/>
    <w:rsid w:val="0096203C"/>
    <w:rsid w:val="00962EC1"/>
    <w:rsid w:val="009630F5"/>
    <w:rsid w:val="009656B9"/>
    <w:rsid w:val="00967DD9"/>
    <w:rsid w:val="00971591"/>
    <w:rsid w:val="00974564"/>
    <w:rsid w:val="00974B53"/>
    <w:rsid w:val="00974E99"/>
    <w:rsid w:val="009764FA"/>
    <w:rsid w:val="00980192"/>
    <w:rsid w:val="00980799"/>
    <w:rsid w:val="00980D5A"/>
    <w:rsid w:val="009812B5"/>
    <w:rsid w:val="00982A22"/>
    <w:rsid w:val="009830CC"/>
    <w:rsid w:val="00983287"/>
    <w:rsid w:val="00986C59"/>
    <w:rsid w:val="0099325B"/>
    <w:rsid w:val="00994D97"/>
    <w:rsid w:val="0099752C"/>
    <w:rsid w:val="009A07B7"/>
    <w:rsid w:val="009B0C65"/>
    <w:rsid w:val="009B1545"/>
    <w:rsid w:val="009B372E"/>
    <w:rsid w:val="009B5023"/>
    <w:rsid w:val="009B785E"/>
    <w:rsid w:val="009C26F8"/>
    <w:rsid w:val="009C387B"/>
    <w:rsid w:val="009C460F"/>
    <w:rsid w:val="009C609E"/>
    <w:rsid w:val="009D25B8"/>
    <w:rsid w:val="009D26AB"/>
    <w:rsid w:val="009D6B98"/>
    <w:rsid w:val="009D7B81"/>
    <w:rsid w:val="009E0542"/>
    <w:rsid w:val="009E16EC"/>
    <w:rsid w:val="009E1F25"/>
    <w:rsid w:val="009E433C"/>
    <w:rsid w:val="009E4A4D"/>
    <w:rsid w:val="009E6578"/>
    <w:rsid w:val="009F081F"/>
    <w:rsid w:val="009F4A19"/>
    <w:rsid w:val="00A04281"/>
    <w:rsid w:val="00A06A0E"/>
    <w:rsid w:val="00A06A3D"/>
    <w:rsid w:val="00A10EBA"/>
    <w:rsid w:val="00A11128"/>
    <w:rsid w:val="00A13E56"/>
    <w:rsid w:val="00A15050"/>
    <w:rsid w:val="00A179F2"/>
    <w:rsid w:val="00A227BF"/>
    <w:rsid w:val="00A23CAC"/>
    <w:rsid w:val="00A24838"/>
    <w:rsid w:val="00A2743E"/>
    <w:rsid w:val="00A3074A"/>
    <w:rsid w:val="00A30C33"/>
    <w:rsid w:val="00A40DDA"/>
    <w:rsid w:val="00A41078"/>
    <w:rsid w:val="00A4308C"/>
    <w:rsid w:val="00A44836"/>
    <w:rsid w:val="00A47F37"/>
    <w:rsid w:val="00A524B5"/>
    <w:rsid w:val="00A5433D"/>
    <w:rsid w:val="00A549B3"/>
    <w:rsid w:val="00A56184"/>
    <w:rsid w:val="00A579A4"/>
    <w:rsid w:val="00A63978"/>
    <w:rsid w:val="00A642EB"/>
    <w:rsid w:val="00A67954"/>
    <w:rsid w:val="00A67A06"/>
    <w:rsid w:val="00A70034"/>
    <w:rsid w:val="00A72893"/>
    <w:rsid w:val="00A72ED7"/>
    <w:rsid w:val="00A8083F"/>
    <w:rsid w:val="00A82F71"/>
    <w:rsid w:val="00A86343"/>
    <w:rsid w:val="00A87080"/>
    <w:rsid w:val="00A87EF3"/>
    <w:rsid w:val="00A90AAC"/>
    <w:rsid w:val="00A90D86"/>
    <w:rsid w:val="00A91DBA"/>
    <w:rsid w:val="00A97900"/>
    <w:rsid w:val="00AA1B91"/>
    <w:rsid w:val="00AA1D7A"/>
    <w:rsid w:val="00AA3E01"/>
    <w:rsid w:val="00AB0586"/>
    <w:rsid w:val="00AB0BFA"/>
    <w:rsid w:val="00AB2C66"/>
    <w:rsid w:val="00AB76B7"/>
    <w:rsid w:val="00AC161B"/>
    <w:rsid w:val="00AC1CB0"/>
    <w:rsid w:val="00AC33A2"/>
    <w:rsid w:val="00AC583D"/>
    <w:rsid w:val="00AC77AC"/>
    <w:rsid w:val="00AD12E6"/>
    <w:rsid w:val="00AD38F7"/>
    <w:rsid w:val="00AD3C19"/>
    <w:rsid w:val="00AD5072"/>
    <w:rsid w:val="00AE3253"/>
    <w:rsid w:val="00AE65F1"/>
    <w:rsid w:val="00AE6BB4"/>
    <w:rsid w:val="00AE74AD"/>
    <w:rsid w:val="00AF159C"/>
    <w:rsid w:val="00AF3E22"/>
    <w:rsid w:val="00B01873"/>
    <w:rsid w:val="00B0192A"/>
    <w:rsid w:val="00B04ACB"/>
    <w:rsid w:val="00B0572F"/>
    <w:rsid w:val="00B074AB"/>
    <w:rsid w:val="00B07717"/>
    <w:rsid w:val="00B118C9"/>
    <w:rsid w:val="00B15934"/>
    <w:rsid w:val="00B16334"/>
    <w:rsid w:val="00B17253"/>
    <w:rsid w:val="00B24BDF"/>
    <w:rsid w:val="00B250D6"/>
    <w:rsid w:val="00B2583D"/>
    <w:rsid w:val="00B26A2D"/>
    <w:rsid w:val="00B31A41"/>
    <w:rsid w:val="00B40199"/>
    <w:rsid w:val="00B4206A"/>
    <w:rsid w:val="00B453D3"/>
    <w:rsid w:val="00B45400"/>
    <w:rsid w:val="00B502FF"/>
    <w:rsid w:val="00B509DD"/>
    <w:rsid w:val="00B50B90"/>
    <w:rsid w:val="00B50E28"/>
    <w:rsid w:val="00B55ACF"/>
    <w:rsid w:val="00B56A75"/>
    <w:rsid w:val="00B57DAE"/>
    <w:rsid w:val="00B6066D"/>
    <w:rsid w:val="00B643DF"/>
    <w:rsid w:val="00B65300"/>
    <w:rsid w:val="00B658B7"/>
    <w:rsid w:val="00B67422"/>
    <w:rsid w:val="00B70BD4"/>
    <w:rsid w:val="00B712CA"/>
    <w:rsid w:val="00B73463"/>
    <w:rsid w:val="00B75110"/>
    <w:rsid w:val="00B76E35"/>
    <w:rsid w:val="00B84F8F"/>
    <w:rsid w:val="00B90123"/>
    <w:rsid w:val="00B9016D"/>
    <w:rsid w:val="00B932DF"/>
    <w:rsid w:val="00B963D1"/>
    <w:rsid w:val="00BA0F98"/>
    <w:rsid w:val="00BA1517"/>
    <w:rsid w:val="00BA1C02"/>
    <w:rsid w:val="00BA4E39"/>
    <w:rsid w:val="00BA67FD"/>
    <w:rsid w:val="00BA7C48"/>
    <w:rsid w:val="00BB6B35"/>
    <w:rsid w:val="00BC0A7C"/>
    <w:rsid w:val="00BC2310"/>
    <w:rsid w:val="00BC251F"/>
    <w:rsid w:val="00BC27F6"/>
    <w:rsid w:val="00BC39F4"/>
    <w:rsid w:val="00BC7FE0"/>
    <w:rsid w:val="00BD150C"/>
    <w:rsid w:val="00BD1587"/>
    <w:rsid w:val="00BD6A20"/>
    <w:rsid w:val="00BD7EE1"/>
    <w:rsid w:val="00BE5568"/>
    <w:rsid w:val="00BE5764"/>
    <w:rsid w:val="00BE7E9D"/>
    <w:rsid w:val="00BF0A05"/>
    <w:rsid w:val="00BF1358"/>
    <w:rsid w:val="00BF4537"/>
    <w:rsid w:val="00BF490C"/>
    <w:rsid w:val="00C0106D"/>
    <w:rsid w:val="00C03F1F"/>
    <w:rsid w:val="00C06FEA"/>
    <w:rsid w:val="00C130C5"/>
    <w:rsid w:val="00C133BE"/>
    <w:rsid w:val="00C1400A"/>
    <w:rsid w:val="00C222B4"/>
    <w:rsid w:val="00C262E4"/>
    <w:rsid w:val="00C26BD6"/>
    <w:rsid w:val="00C32C0A"/>
    <w:rsid w:val="00C33E20"/>
    <w:rsid w:val="00C35CF6"/>
    <w:rsid w:val="00C3725B"/>
    <w:rsid w:val="00C401B7"/>
    <w:rsid w:val="00C473B5"/>
    <w:rsid w:val="00C51A8C"/>
    <w:rsid w:val="00C522BE"/>
    <w:rsid w:val="00C52413"/>
    <w:rsid w:val="00C533EC"/>
    <w:rsid w:val="00C5470E"/>
    <w:rsid w:val="00C55EFB"/>
    <w:rsid w:val="00C562F9"/>
    <w:rsid w:val="00C56585"/>
    <w:rsid w:val="00C56B3F"/>
    <w:rsid w:val="00C62DF5"/>
    <w:rsid w:val="00C638BE"/>
    <w:rsid w:val="00C65492"/>
    <w:rsid w:val="00C65C4C"/>
    <w:rsid w:val="00C67C67"/>
    <w:rsid w:val="00C7022C"/>
    <w:rsid w:val="00C71032"/>
    <w:rsid w:val="00C716E5"/>
    <w:rsid w:val="00C773D9"/>
    <w:rsid w:val="00C80307"/>
    <w:rsid w:val="00C80ACE"/>
    <w:rsid w:val="00C80B0C"/>
    <w:rsid w:val="00C81162"/>
    <w:rsid w:val="00C82EC7"/>
    <w:rsid w:val="00C83258"/>
    <w:rsid w:val="00C83666"/>
    <w:rsid w:val="00C843AC"/>
    <w:rsid w:val="00C870B5"/>
    <w:rsid w:val="00C907DF"/>
    <w:rsid w:val="00C91630"/>
    <w:rsid w:val="00C947DA"/>
    <w:rsid w:val="00C9558A"/>
    <w:rsid w:val="00C966EB"/>
    <w:rsid w:val="00CA004F"/>
    <w:rsid w:val="00CA04B1"/>
    <w:rsid w:val="00CA15A7"/>
    <w:rsid w:val="00CA2DFC"/>
    <w:rsid w:val="00CA3D03"/>
    <w:rsid w:val="00CA4EC9"/>
    <w:rsid w:val="00CB03D4"/>
    <w:rsid w:val="00CB0617"/>
    <w:rsid w:val="00CB137B"/>
    <w:rsid w:val="00CB59F3"/>
    <w:rsid w:val="00CB7D0F"/>
    <w:rsid w:val="00CC204C"/>
    <w:rsid w:val="00CC27DE"/>
    <w:rsid w:val="00CC35EF"/>
    <w:rsid w:val="00CC5048"/>
    <w:rsid w:val="00CC6246"/>
    <w:rsid w:val="00CC773D"/>
    <w:rsid w:val="00CD0232"/>
    <w:rsid w:val="00CD5ADE"/>
    <w:rsid w:val="00CD6DE8"/>
    <w:rsid w:val="00CE46A5"/>
    <w:rsid w:val="00CE5E46"/>
    <w:rsid w:val="00CF10E3"/>
    <w:rsid w:val="00CF2B6A"/>
    <w:rsid w:val="00CF49CC"/>
    <w:rsid w:val="00D04F0B"/>
    <w:rsid w:val="00D12274"/>
    <w:rsid w:val="00D1463A"/>
    <w:rsid w:val="00D14B6E"/>
    <w:rsid w:val="00D17BEE"/>
    <w:rsid w:val="00D252C9"/>
    <w:rsid w:val="00D270FA"/>
    <w:rsid w:val="00D30451"/>
    <w:rsid w:val="00D32DDF"/>
    <w:rsid w:val="00D34765"/>
    <w:rsid w:val="00D36206"/>
    <w:rsid w:val="00D3700C"/>
    <w:rsid w:val="00D41940"/>
    <w:rsid w:val="00D55405"/>
    <w:rsid w:val="00D603BF"/>
    <w:rsid w:val="00D638E0"/>
    <w:rsid w:val="00D64882"/>
    <w:rsid w:val="00D653B1"/>
    <w:rsid w:val="00D740A5"/>
    <w:rsid w:val="00D74AE1"/>
    <w:rsid w:val="00D75D42"/>
    <w:rsid w:val="00D80A15"/>
    <w:rsid w:val="00D80B20"/>
    <w:rsid w:val="00D80CE2"/>
    <w:rsid w:val="00D82418"/>
    <w:rsid w:val="00D865A8"/>
    <w:rsid w:val="00D9012A"/>
    <w:rsid w:val="00D92C2D"/>
    <w:rsid w:val="00D9361E"/>
    <w:rsid w:val="00D94F38"/>
    <w:rsid w:val="00DA005A"/>
    <w:rsid w:val="00DA17CD"/>
    <w:rsid w:val="00DB25B3"/>
    <w:rsid w:val="00DB5CEE"/>
    <w:rsid w:val="00DC18F1"/>
    <w:rsid w:val="00DC1920"/>
    <w:rsid w:val="00DC1C10"/>
    <w:rsid w:val="00DC6BC9"/>
    <w:rsid w:val="00DC6F92"/>
    <w:rsid w:val="00DD06A1"/>
    <w:rsid w:val="00DD60F2"/>
    <w:rsid w:val="00DD69FB"/>
    <w:rsid w:val="00DE0893"/>
    <w:rsid w:val="00DE2814"/>
    <w:rsid w:val="00DE6796"/>
    <w:rsid w:val="00DE74C8"/>
    <w:rsid w:val="00DF41B2"/>
    <w:rsid w:val="00DF5090"/>
    <w:rsid w:val="00DF76E9"/>
    <w:rsid w:val="00E01272"/>
    <w:rsid w:val="00E02FC2"/>
    <w:rsid w:val="00E03067"/>
    <w:rsid w:val="00E03814"/>
    <w:rsid w:val="00E03846"/>
    <w:rsid w:val="00E03A07"/>
    <w:rsid w:val="00E06421"/>
    <w:rsid w:val="00E10BDB"/>
    <w:rsid w:val="00E163D8"/>
    <w:rsid w:val="00E16EB4"/>
    <w:rsid w:val="00E20A7D"/>
    <w:rsid w:val="00E21A27"/>
    <w:rsid w:val="00E22643"/>
    <w:rsid w:val="00E26CFF"/>
    <w:rsid w:val="00E27A2F"/>
    <w:rsid w:val="00E30A98"/>
    <w:rsid w:val="00E425BC"/>
    <w:rsid w:val="00E42A94"/>
    <w:rsid w:val="00E458BF"/>
    <w:rsid w:val="00E45C17"/>
    <w:rsid w:val="00E47285"/>
    <w:rsid w:val="00E5035D"/>
    <w:rsid w:val="00E51C33"/>
    <w:rsid w:val="00E52DFF"/>
    <w:rsid w:val="00E54676"/>
    <w:rsid w:val="00E54AD5"/>
    <w:rsid w:val="00E54BFB"/>
    <w:rsid w:val="00E54CD7"/>
    <w:rsid w:val="00E6452F"/>
    <w:rsid w:val="00E706E7"/>
    <w:rsid w:val="00E73CD2"/>
    <w:rsid w:val="00E76B2C"/>
    <w:rsid w:val="00E77587"/>
    <w:rsid w:val="00E818AD"/>
    <w:rsid w:val="00E84229"/>
    <w:rsid w:val="00E843F0"/>
    <w:rsid w:val="00E84965"/>
    <w:rsid w:val="00E86147"/>
    <w:rsid w:val="00E877DC"/>
    <w:rsid w:val="00E90E4E"/>
    <w:rsid w:val="00E92755"/>
    <w:rsid w:val="00E9391E"/>
    <w:rsid w:val="00E971F6"/>
    <w:rsid w:val="00EA1052"/>
    <w:rsid w:val="00EA218F"/>
    <w:rsid w:val="00EA4F29"/>
    <w:rsid w:val="00EA5B27"/>
    <w:rsid w:val="00EA5F83"/>
    <w:rsid w:val="00EA6F9D"/>
    <w:rsid w:val="00EA7DEC"/>
    <w:rsid w:val="00EB0F7F"/>
    <w:rsid w:val="00EB2273"/>
    <w:rsid w:val="00EB6C62"/>
    <w:rsid w:val="00EB6F3C"/>
    <w:rsid w:val="00EB769A"/>
    <w:rsid w:val="00EC0CF9"/>
    <w:rsid w:val="00EC165F"/>
    <w:rsid w:val="00EC1E2C"/>
    <w:rsid w:val="00EC254E"/>
    <w:rsid w:val="00EC2B9A"/>
    <w:rsid w:val="00EC3723"/>
    <w:rsid w:val="00EC568A"/>
    <w:rsid w:val="00EC7C87"/>
    <w:rsid w:val="00ED030E"/>
    <w:rsid w:val="00ED2672"/>
    <w:rsid w:val="00ED2A8D"/>
    <w:rsid w:val="00ED3784"/>
    <w:rsid w:val="00ED4450"/>
    <w:rsid w:val="00ED660C"/>
    <w:rsid w:val="00ED7692"/>
    <w:rsid w:val="00ED7FF3"/>
    <w:rsid w:val="00EE2455"/>
    <w:rsid w:val="00EE2DC7"/>
    <w:rsid w:val="00EE2F17"/>
    <w:rsid w:val="00EE54CB"/>
    <w:rsid w:val="00EE6424"/>
    <w:rsid w:val="00EF1936"/>
    <w:rsid w:val="00EF1C54"/>
    <w:rsid w:val="00EF404B"/>
    <w:rsid w:val="00F00376"/>
    <w:rsid w:val="00F01F0C"/>
    <w:rsid w:val="00F02A5A"/>
    <w:rsid w:val="00F06ECB"/>
    <w:rsid w:val="00F1078D"/>
    <w:rsid w:val="00F11368"/>
    <w:rsid w:val="00F11764"/>
    <w:rsid w:val="00F118B2"/>
    <w:rsid w:val="00F11BED"/>
    <w:rsid w:val="00F157E2"/>
    <w:rsid w:val="00F159ED"/>
    <w:rsid w:val="00F16C7D"/>
    <w:rsid w:val="00F1739B"/>
    <w:rsid w:val="00F20B6D"/>
    <w:rsid w:val="00F21801"/>
    <w:rsid w:val="00F259E2"/>
    <w:rsid w:val="00F30739"/>
    <w:rsid w:val="00F346A3"/>
    <w:rsid w:val="00F404B9"/>
    <w:rsid w:val="00F40DC3"/>
    <w:rsid w:val="00F41368"/>
    <w:rsid w:val="00F41F0B"/>
    <w:rsid w:val="00F50222"/>
    <w:rsid w:val="00F52277"/>
    <w:rsid w:val="00F527AC"/>
    <w:rsid w:val="00F5503F"/>
    <w:rsid w:val="00F55AD7"/>
    <w:rsid w:val="00F6165F"/>
    <w:rsid w:val="00F61D83"/>
    <w:rsid w:val="00F636EF"/>
    <w:rsid w:val="00F646CB"/>
    <w:rsid w:val="00F64BE0"/>
    <w:rsid w:val="00F65DD1"/>
    <w:rsid w:val="00F707B3"/>
    <w:rsid w:val="00F71135"/>
    <w:rsid w:val="00F71188"/>
    <w:rsid w:val="00F730DC"/>
    <w:rsid w:val="00F741EE"/>
    <w:rsid w:val="00F74309"/>
    <w:rsid w:val="00F8259B"/>
    <w:rsid w:val="00F828E7"/>
    <w:rsid w:val="00F82C35"/>
    <w:rsid w:val="00F83068"/>
    <w:rsid w:val="00F85080"/>
    <w:rsid w:val="00F85647"/>
    <w:rsid w:val="00F90461"/>
    <w:rsid w:val="00F91B03"/>
    <w:rsid w:val="00F91EEE"/>
    <w:rsid w:val="00FA370D"/>
    <w:rsid w:val="00FA5F89"/>
    <w:rsid w:val="00FA66F1"/>
    <w:rsid w:val="00FA7B64"/>
    <w:rsid w:val="00FB203B"/>
    <w:rsid w:val="00FB26C0"/>
    <w:rsid w:val="00FB5308"/>
    <w:rsid w:val="00FB5647"/>
    <w:rsid w:val="00FB7B39"/>
    <w:rsid w:val="00FC003A"/>
    <w:rsid w:val="00FC1105"/>
    <w:rsid w:val="00FC378B"/>
    <w:rsid w:val="00FC3977"/>
    <w:rsid w:val="00FD2566"/>
    <w:rsid w:val="00FD25C7"/>
    <w:rsid w:val="00FD2F16"/>
    <w:rsid w:val="00FD6065"/>
    <w:rsid w:val="00FE1D34"/>
    <w:rsid w:val="00FE244F"/>
    <w:rsid w:val="00FE2A6F"/>
    <w:rsid w:val="00FE4F64"/>
    <w:rsid w:val="00FF23FD"/>
    <w:rsid w:val="00FF2C98"/>
    <w:rsid w:val="00FF418D"/>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1DFE3C"/>
  <w15:docId w15:val="{8C343B4C-42B0-40B9-AE3D-87123E06CB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0" w:unhideWhenUsed="1" w:qFormat="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ED7FF3"/>
    <w:pPr>
      <w:spacing w:after="0" w:line="216" w:lineRule="atLeast"/>
    </w:pPr>
    <w:rPr>
      <w:sz w:val="18"/>
      <w:lang w:val="en-GB"/>
    </w:rPr>
  </w:style>
  <w:style w:type="paragraph" w:styleId="Heading1">
    <w:name w:val="heading 1"/>
    <w:next w:val="Normal"/>
    <w:link w:val="Heading1Char"/>
    <w:qFormat/>
    <w:rsid w:val="00586C66"/>
    <w:pPr>
      <w:keepNext/>
      <w:keepLines/>
      <w:numPr>
        <w:numId w:val="54"/>
      </w:numPr>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Heading2">
    <w:name w:val="heading 2"/>
    <w:basedOn w:val="Heading1"/>
    <w:next w:val="Normal"/>
    <w:link w:val="Heading2Char"/>
    <w:qFormat/>
    <w:rsid w:val="00586C66"/>
    <w:pPr>
      <w:numPr>
        <w:ilvl w:val="1"/>
      </w:numPr>
      <w:ind w:right="709"/>
      <w:outlineLvl w:val="1"/>
    </w:pPr>
    <w:rPr>
      <w:bCs w:val="0"/>
      <w:sz w:val="24"/>
    </w:rPr>
  </w:style>
  <w:style w:type="paragraph" w:styleId="Heading3">
    <w:name w:val="heading 3"/>
    <w:basedOn w:val="Heading2"/>
    <w:next w:val="BodyText"/>
    <w:link w:val="Heading3Char"/>
    <w:qFormat/>
    <w:rsid w:val="000418CA"/>
    <w:pPr>
      <w:numPr>
        <w:ilvl w:val="2"/>
      </w:numPr>
      <w:spacing w:before="120" w:after="120"/>
      <w:ind w:right="851"/>
      <w:outlineLvl w:val="2"/>
    </w:pPr>
    <w:rPr>
      <w:bCs/>
      <w:caps w:val="0"/>
      <w:smallCaps/>
    </w:rPr>
  </w:style>
  <w:style w:type="paragraph" w:styleId="Heading4">
    <w:name w:val="heading 4"/>
    <w:basedOn w:val="Heading3"/>
    <w:next w:val="BodyText"/>
    <w:link w:val="Heading4Char"/>
    <w:qFormat/>
    <w:rsid w:val="000418CA"/>
    <w:pPr>
      <w:numPr>
        <w:ilvl w:val="3"/>
      </w:numPr>
      <w:ind w:right="992"/>
      <w:outlineLvl w:val="3"/>
    </w:pPr>
    <w:rPr>
      <w:bCs w:val="0"/>
      <w:iCs/>
      <w:smallCaps w:val="0"/>
      <w:sz w:val="22"/>
    </w:rPr>
  </w:style>
  <w:style w:type="paragraph" w:styleId="Heading5">
    <w:name w:val="heading 5"/>
    <w:basedOn w:val="Heading4"/>
    <w:next w:val="Normal"/>
    <w:link w:val="Heading5Char"/>
    <w:qFormat/>
    <w:rsid w:val="000418CA"/>
    <w:pPr>
      <w:numPr>
        <w:ilvl w:val="4"/>
      </w:numPr>
      <w:spacing w:before="200"/>
      <w:outlineLvl w:val="4"/>
    </w:pPr>
    <w:rPr>
      <w:b w:val="0"/>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rsid w:val="004D6C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586C66"/>
    <w:rPr>
      <w:rFonts w:asciiTheme="majorHAnsi" w:eastAsiaTheme="majorEastAsia" w:hAnsiTheme="majorHAnsi" w:cstheme="majorBidi"/>
      <w:b/>
      <w:bCs/>
      <w:caps/>
      <w:color w:val="00558C"/>
      <w:sz w:val="28"/>
      <w:szCs w:val="24"/>
      <w:lang w:val="en-GB"/>
    </w:rPr>
  </w:style>
  <w:style w:type="character" w:customStyle="1" w:styleId="Heading2Char">
    <w:name w:val="Heading 2 Char"/>
    <w:basedOn w:val="DefaultParagraphFont"/>
    <w:link w:val="Heading2"/>
    <w:rsid w:val="00586C66"/>
    <w:rPr>
      <w:rFonts w:asciiTheme="majorHAnsi" w:eastAsiaTheme="majorEastAsia" w:hAnsiTheme="majorHAnsi" w:cstheme="majorBidi"/>
      <w:b/>
      <w:caps/>
      <w:color w:val="00558C"/>
      <w:sz w:val="24"/>
      <w:szCs w:val="24"/>
      <w:lang w:val="en-GB"/>
    </w:rPr>
  </w:style>
  <w:style w:type="character" w:customStyle="1" w:styleId="Heading3Char">
    <w:name w:val="Heading 3 Char"/>
    <w:basedOn w:val="DefaultParagraphFont"/>
    <w:link w:val="Heading3"/>
    <w:rsid w:val="000418CA"/>
    <w:rPr>
      <w:rFonts w:asciiTheme="majorHAnsi" w:eastAsiaTheme="majorEastAsia" w:hAnsiTheme="majorHAnsi" w:cstheme="majorBidi"/>
      <w:b/>
      <w:bCs/>
      <w:smallCaps/>
      <w:color w:val="00558C"/>
      <w:sz w:val="24"/>
      <w:szCs w:val="24"/>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0418CA"/>
    <w:rPr>
      <w:rFonts w:asciiTheme="majorHAnsi" w:eastAsiaTheme="majorEastAsia" w:hAnsiTheme="majorHAnsi" w:cstheme="majorBidi"/>
      <w:b/>
      <w:iCs/>
      <w:color w:val="00558C"/>
      <w:szCs w:val="24"/>
      <w:lang w:val="en-GB"/>
    </w:rPr>
  </w:style>
  <w:style w:type="character" w:customStyle="1" w:styleId="Heading5Char">
    <w:name w:val="Heading 5 Char"/>
    <w:basedOn w:val="DefaultParagraphFont"/>
    <w:link w:val="Heading5"/>
    <w:rsid w:val="000418CA"/>
    <w:rPr>
      <w:rFonts w:asciiTheme="majorHAnsi" w:eastAsiaTheme="majorEastAsia" w:hAnsiTheme="majorHAnsi" w:cstheme="majorBidi"/>
      <w:iCs/>
      <w:color w:val="00558C"/>
      <w:szCs w:val="24"/>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8310C9"/>
    <w:pPr>
      <w:numPr>
        <w:numId w:val="1"/>
      </w:numPr>
      <w:spacing w:after="120"/>
    </w:pPr>
    <w:rPr>
      <w:color w:val="000000" w:themeColor="text1"/>
      <w:sz w:val="22"/>
    </w:rPr>
  </w:style>
  <w:style w:type="paragraph" w:customStyle="1" w:styleId="Bullet2">
    <w:name w:val="Bullet 2"/>
    <w:basedOn w:val="Normal"/>
    <w:link w:val="Bullet2Char"/>
    <w:qFormat/>
    <w:rsid w:val="008310C9"/>
    <w:pPr>
      <w:numPr>
        <w:numId w:val="15"/>
      </w:numPr>
      <w:spacing w:after="120"/>
      <w:ind w:left="1276" w:hanging="425"/>
    </w:pPr>
    <w:rPr>
      <w:color w:val="000000" w:themeColor="text1"/>
      <w:sz w:val="22"/>
    </w:rPr>
  </w:style>
  <w:style w:type="paragraph" w:customStyle="1" w:styleId="Heading1separationline">
    <w:name w:val="Heading 1 separ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0D76B7"/>
    <w:pPr>
      <w:tabs>
        <w:tab w:val="right" w:leader="dot" w:pos="9781"/>
      </w:tabs>
      <w:spacing w:after="40" w:line="300" w:lineRule="atLeast"/>
      <w:ind w:left="425" w:right="425" w:hanging="425"/>
    </w:pPr>
    <w:rPr>
      <w:b/>
      <w:caps/>
      <w:noProof/>
      <w:color w:val="00558C" w:themeColor="accent1"/>
      <w:sz w:val="22"/>
    </w:rPr>
  </w:style>
  <w:style w:type="paragraph" w:styleId="TOC2">
    <w:name w:val="toc 2"/>
    <w:basedOn w:val="Normal"/>
    <w:next w:val="Normal"/>
    <w:autoRedefine/>
    <w:uiPriority w:val="39"/>
    <w:rsid w:val="00061634"/>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80602A"/>
    <w:pPr>
      <w:tabs>
        <w:tab w:val="right" w:leader="dot" w:pos="9781"/>
      </w:tabs>
      <w:spacing w:after="60"/>
      <w:ind w:left="1276" w:right="425" w:hanging="1276"/>
    </w:pPr>
    <w:rPr>
      <w:i/>
      <w:color w:val="00558C"/>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Doicumentrevisiontabletitle">
    <w:name w:val="Doicument revision table title"/>
    <w:basedOn w:val="Tabletext"/>
    <w:rsid w:val="00051724"/>
    <w:rPr>
      <w:b/>
      <w:color w:val="00558C"/>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qFormat/>
    <w:rsid w:val="007A0BA7"/>
    <w:pPr>
      <w:keepNext/>
      <w:spacing w:before="240" w:after="240"/>
      <w:jc w:val="center"/>
    </w:pPr>
    <w:rPr>
      <w:b/>
      <w:bCs/>
      <w:i/>
      <w:color w:val="575756"/>
      <w:sz w:val="22"/>
      <w:u w:val="single"/>
      <w:lang w:eastAsia="en-GB"/>
    </w:rPr>
  </w:style>
  <w:style w:type="paragraph" w:styleId="TOC3">
    <w:name w:val="toc 3"/>
    <w:basedOn w:val="Normal"/>
    <w:next w:val="Normal"/>
    <w:uiPriority w:val="39"/>
    <w:unhideWhenUsed/>
    <w:rsid w:val="001E32E5"/>
    <w:pPr>
      <w:tabs>
        <w:tab w:val="right" w:leader="dot" w:pos="9781"/>
      </w:tabs>
      <w:spacing w:after="60"/>
      <w:ind w:left="1134" w:hanging="709"/>
    </w:pPr>
    <w:rPr>
      <w:color w:val="00558C"/>
    </w:rPr>
  </w:style>
  <w:style w:type="paragraph" w:customStyle="1" w:styleId="Listatext">
    <w:name w:val="List a text"/>
    <w:basedOn w:val="Normal"/>
    <w:qFormat/>
    <w:rsid w:val="008310C9"/>
    <w:pPr>
      <w:spacing w:after="120"/>
      <w:ind w:left="1134"/>
    </w:pPr>
    <w:rPr>
      <w:sz w:val="22"/>
    </w:rPr>
  </w:style>
  <w:style w:type="character" w:customStyle="1" w:styleId="Bullet2Char">
    <w:name w:val="Bullet 2 Char"/>
    <w:basedOn w:val="DefaultParagraphFont"/>
    <w:link w:val="Bullet2"/>
    <w:rsid w:val="008310C9"/>
    <w:rPr>
      <w:color w:val="000000" w:themeColor="text1"/>
      <w:lang w:val="en-GB"/>
    </w:rPr>
  </w:style>
  <w:style w:type="paragraph" w:customStyle="1" w:styleId="AppendixHead2">
    <w:name w:val="Appendix Head 2"/>
    <w:basedOn w:val="AppendixtitleHead1"/>
    <w:next w:val="Heading1separationline"/>
    <w:qFormat/>
    <w:rsid w:val="00586C66"/>
    <w:pPr>
      <w:numPr>
        <w:ilvl w:val="1"/>
      </w:numPr>
      <w:spacing w:after="120"/>
    </w:pPr>
    <w:rPr>
      <w:rFonts w:cs="Arial"/>
      <w:sz w:val="24"/>
      <w:lang w:eastAsia="en-GB"/>
    </w:rPr>
  </w:style>
  <w:style w:type="paragraph" w:customStyle="1" w:styleId="AppendixHead3">
    <w:name w:val="Appendix Head 3"/>
    <w:basedOn w:val="Normal"/>
    <w:next w:val="Heading2separationline"/>
    <w:qFormat/>
    <w:rsid w:val="00E5035D"/>
    <w:pPr>
      <w:numPr>
        <w:ilvl w:val="2"/>
        <w:numId w:val="10"/>
      </w:numPr>
      <w:spacing w:before="120" w:after="120" w:line="240" w:lineRule="auto"/>
    </w:pPr>
    <w:rPr>
      <w:rFonts w:eastAsia="Calibri" w:cs="Arial"/>
      <w:b/>
      <w:smallCaps/>
      <w:color w:val="00558C"/>
      <w:sz w:val="24"/>
      <w:lang w:eastAsia="en-GB"/>
    </w:rPr>
  </w:style>
  <w:style w:type="paragraph" w:customStyle="1" w:styleId="AppendixHead4">
    <w:name w:val="Appendix Head 4"/>
    <w:basedOn w:val="AppendixHead3"/>
    <w:next w:val="BodyText"/>
    <w:qFormat/>
    <w:rsid w:val="00E5035D"/>
    <w:pPr>
      <w:numPr>
        <w:ilvl w:val="3"/>
      </w:numPr>
    </w:pPr>
    <w:rPr>
      <w:smallCaps w:val="0"/>
      <w:sz w:val="22"/>
    </w:rPr>
  </w:style>
  <w:style w:type="paragraph" w:customStyle="1" w:styleId="AppendixHead5">
    <w:name w:val="Appendix Head 5"/>
    <w:basedOn w:val="AppendixHead4"/>
    <w:next w:val="BodyText"/>
    <w:qFormat/>
    <w:rsid w:val="00A90AAC"/>
    <w:pPr>
      <w:numPr>
        <w:ilvl w:val="4"/>
      </w:numPr>
      <w:ind w:left="1701" w:hanging="1701"/>
    </w:pPr>
    <w:rPr>
      <w:b w:val="0"/>
    </w:rPr>
  </w:style>
  <w:style w:type="paragraph" w:customStyle="1" w:styleId="AnnextitleHead1">
    <w:name w:val="Annex title (Head 1)"/>
    <w:next w:val="BodyText"/>
    <w:link w:val="AnnextitleHead1Char"/>
    <w:qFormat/>
    <w:rsid w:val="00E5035D"/>
    <w:pPr>
      <w:numPr>
        <w:numId w:val="3"/>
      </w:numPr>
      <w:spacing w:after="360"/>
    </w:pPr>
    <w:rPr>
      <w:b/>
      <w:caps/>
      <w:color w:val="00558C"/>
      <w:sz w:val="28"/>
      <w:lang w:val="en-GB"/>
    </w:rPr>
  </w:style>
  <w:style w:type="character" w:customStyle="1" w:styleId="AnnextitleHead1Char">
    <w:name w:val="Annex title (Head 1) Char"/>
    <w:basedOn w:val="DefaultParagraphFont"/>
    <w:link w:val="AnnextitleHead1"/>
    <w:rsid w:val="00E5035D"/>
    <w:rPr>
      <w:b/>
      <w:caps/>
      <w:color w:val="00558C"/>
      <w:sz w:val="28"/>
      <w:lang w:val="en-GB"/>
    </w:rPr>
  </w:style>
  <w:style w:type="paragraph" w:customStyle="1" w:styleId="AnnexHead2">
    <w:name w:val="Annex Head 2"/>
    <w:basedOn w:val="AnnextitleHead1"/>
    <w:next w:val="Heading1separationline"/>
    <w:qFormat/>
    <w:rsid w:val="00E5035D"/>
    <w:pPr>
      <w:numPr>
        <w:ilvl w:val="1"/>
      </w:numPr>
      <w:spacing w:before="120" w:after="120" w:line="240" w:lineRule="auto"/>
    </w:pPr>
    <w:rPr>
      <w:rFonts w:eastAsia="Calibri" w:cs="Calibri"/>
      <w:bCs/>
      <w:sz w:val="24"/>
      <w:lang w:eastAsia="en-GB"/>
    </w:rPr>
  </w:style>
  <w:style w:type="paragraph" w:customStyle="1" w:styleId="AnnexHead3">
    <w:name w:val="Annex Head 3"/>
    <w:basedOn w:val="AnnexHead2"/>
    <w:next w:val="Heading2separationline"/>
    <w:qFormat/>
    <w:rsid w:val="000418CA"/>
    <w:pPr>
      <w:numPr>
        <w:ilvl w:val="2"/>
      </w:numPr>
    </w:pPr>
    <w:rPr>
      <w:caps w:val="0"/>
      <w:smallCaps/>
    </w:rPr>
  </w:style>
  <w:style w:type="paragraph" w:styleId="BodyText">
    <w:name w:val="Body Text"/>
    <w:basedOn w:val="Normal"/>
    <w:link w:val="BodyTextChar"/>
    <w:unhideWhenUsed/>
    <w:qFormat/>
    <w:rsid w:val="00820C2C"/>
    <w:pPr>
      <w:spacing w:after="120"/>
      <w:jc w:val="both"/>
    </w:pPr>
    <w:rPr>
      <w:sz w:val="22"/>
    </w:rPr>
  </w:style>
  <w:style w:type="character" w:customStyle="1" w:styleId="BodyTextChar">
    <w:name w:val="Body Text Char"/>
    <w:basedOn w:val="DefaultParagraphFont"/>
    <w:link w:val="BodyText"/>
    <w:rsid w:val="00820C2C"/>
    <w:rPr>
      <w:lang w:val="en-GB"/>
    </w:rPr>
  </w:style>
  <w:style w:type="paragraph" w:customStyle="1" w:styleId="AnnexHead4">
    <w:name w:val="Annex Head 4"/>
    <w:basedOn w:val="AnnexHead3"/>
    <w:next w:val="BodyText"/>
    <w:qFormat/>
    <w:rsid w:val="000418CA"/>
    <w:pPr>
      <w:numPr>
        <w:ilvl w:val="3"/>
      </w:numPr>
    </w:pPr>
    <w:rPr>
      <w:smallCaps w:val="0"/>
      <w:sz w:val="22"/>
    </w:rPr>
  </w:style>
  <w:style w:type="paragraph" w:customStyle="1" w:styleId="AnnexHead5">
    <w:name w:val="Annex Head 5"/>
    <w:basedOn w:val="Normal"/>
    <w:next w:val="BodyText"/>
    <w:qFormat/>
    <w:rsid w:val="000418CA"/>
    <w:pPr>
      <w:numPr>
        <w:ilvl w:val="4"/>
        <w:numId w:val="3"/>
      </w:numPr>
      <w:spacing w:before="120" w:after="120" w:line="240" w:lineRule="auto"/>
      <w:ind w:left="1701" w:hanging="1701"/>
    </w:pPr>
    <w:rPr>
      <w:rFonts w:eastAsia="Calibri" w:cs="Calibri"/>
      <w:color w:val="00558C"/>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7"/>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Tablecaption">
    <w:name w:val="Table caption"/>
    <w:basedOn w:val="Caption"/>
    <w:next w:val="Normal"/>
    <w:qFormat/>
    <w:rsid w:val="007A4FEF"/>
    <w:pPr>
      <w:numPr>
        <w:numId w:val="5"/>
      </w:numPr>
      <w:tabs>
        <w:tab w:val="left" w:pos="851"/>
      </w:tabs>
    </w:pPr>
    <w:rPr>
      <w:b w:val="0"/>
      <w:u w:val="none"/>
    </w:rPr>
  </w:style>
  <w:style w:type="paragraph" w:styleId="ListNumber">
    <w:name w:val="List Number"/>
    <w:basedOn w:val="Normal"/>
    <w:semiHidden/>
    <w:rsid w:val="006E10BF"/>
    <w:pPr>
      <w:numPr>
        <w:numId w:val="9"/>
      </w:numPr>
      <w:contextualSpacing/>
    </w:pPr>
  </w:style>
  <w:style w:type="paragraph" w:styleId="TOC4">
    <w:name w:val="toc 4"/>
    <w:basedOn w:val="Normal"/>
    <w:next w:val="Normal"/>
    <w:autoRedefine/>
    <w:uiPriority w:val="39"/>
    <w:unhideWhenUsed/>
    <w:rsid w:val="00CD0232"/>
    <w:pPr>
      <w:tabs>
        <w:tab w:val="right" w:leader="dot" w:pos="9781"/>
        <w:tab w:val="right" w:leader="dot" w:pos="10195"/>
      </w:tabs>
      <w:ind w:left="1418" w:right="425" w:hanging="1418"/>
    </w:pPr>
    <w:rPr>
      <w:b/>
      <w:caps/>
      <w:color w:val="00558C"/>
      <w:sz w:val="22"/>
    </w:rPr>
  </w:style>
  <w:style w:type="paragraph" w:styleId="FootnoteText">
    <w:name w:val="footnote text"/>
    <w:basedOn w:val="Normal"/>
    <w:link w:val="FootnoteTextChar"/>
    <w:uiPriority w:val="99"/>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uiPriority w:val="99"/>
    <w:rsid w:val="00332A7B"/>
    <w:rPr>
      <w:sz w:val="18"/>
      <w:szCs w:val="24"/>
      <w:vertAlign w:val="superscript"/>
      <w:lang w:val="en-GB"/>
    </w:rPr>
  </w:style>
  <w:style w:type="character" w:styleId="FootnoteReference">
    <w:name w:val="footnote reference"/>
    <w:uiPriority w:val="99"/>
    <w:rsid w:val="00DD69FB"/>
    <w:rPr>
      <w:rFonts w:asciiTheme="minorHAnsi" w:hAnsiTheme="minorHAnsi"/>
      <w:sz w:val="20"/>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8310C9"/>
    <w:pPr>
      <w:numPr>
        <w:ilvl w:val="1"/>
        <w:numId w:val="18"/>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6"/>
      </w:numPr>
    </w:pPr>
  </w:style>
  <w:style w:type="paragraph" w:styleId="TOC5">
    <w:name w:val="toc 5"/>
    <w:basedOn w:val="Normal"/>
    <w:next w:val="Normal"/>
    <w:autoRedefine/>
    <w:uiPriority w:val="39"/>
    <w:rsid w:val="00CD0232"/>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Listitext"/>
    <w:qFormat/>
    <w:rsid w:val="00FF418D"/>
    <w:pPr>
      <w:numPr>
        <w:ilvl w:val="2"/>
        <w:numId w:val="18"/>
      </w:numPr>
      <w:ind w:left="1701" w:hanging="425"/>
    </w:pPr>
  </w:style>
  <w:style w:type="paragraph" w:customStyle="1" w:styleId="Listitext">
    <w:name w:val="List i text"/>
    <w:basedOn w:val="Normal"/>
    <w:qFormat/>
    <w:rsid w:val="00FF418D"/>
    <w:pPr>
      <w:ind w:left="2268" w:hanging="567"/>
    </w:pPr>
    <w:rPr>
      <w:sz w:val="20"/>
    </w:rPr>
  </w:style>
  <w:style w:type="paragraph" w:customStyle="1" w:styleId="Bullet1text">
    <w:name w:val="Bullet 1 text"/>
    <w:basedOn w:val="Normal"/>
    <w:qFormat/>
    <w:rsid w:val="008310C9"/>
    <w:pPr>
      <w:suppressAutoHyphens/>
      <w:spacing w:after="120" w:line="240" w:lineRule="auto"/>
      <w:ind w:left="992"/>
      <w:jc w:val="both"/>
    </w:pPr>
    <w:rPr>
      <w:rFonts w:eastAsia="Times New Roman" w:cs="Times New Roman"/>
      <w:sz w:val="22"/>
      <w:szCs w:val="20"/>
      <w:lang w:eastAsia="en-GB"/>
    </w:rPr>
  </w:style>
  <w:style w:type="paragraph" w:customStyle="1" w:styleId="Bullet2text">
    <w:name w:val="Bullet 2 text"/>
    <w:basedOn w:val="Normal"/>
    <w:qFormat/>
    <w:rsid w:val="008310C9"/>
    <w:pPr>
      <w:suppressAutoHyphens/>
      <w:spacing w:after="120" w:line="240" w:lineRule="auto"/>
      <w:ind w:left="1701" w:hanging="425"/>
      <w:jc w:val="both"/>
    </w:pPr>
    <w:rPr>
      <w:rFonts w:eastAsia="Times New Roman" w:cs="Times New Roman"/>
      <w:sz w:val="22"/>
      <w:szCs w:val="20"/>
      <w:lang w:eastAsia="en-GB"/>
    </w:rPr>
  </w:style>
  <w:style w:type="paragraph" w:customStyle="1" w:styleId="Bullet3">
    <w:name w:val="Bullet 3"/>
    <w:basedOn w:val="Normal"/>
    <w:qFormat/>
    <w:rsid w:val="008310C9"/>
    <w:pPr>
      <w:numPr>
        <w:numId w:val="16"/>
      </w:numPr>
      <w:spacing w:after="120" w:line="240" w:lineRule="auto"/>
      <w:ind w:left="1701" w:hanging="425"/>
    </w:pPr>
    <w:rPr>
      <w:rFonts w:eastAsia="Times New Roman" w:cs="Times New Roman"/>
      <w:sz w:val="20"/>
      <w:szCs w:val="20"/>
      <w:lang w:eastAsia="en-GB"/>
    </w:rPr>
  </w:style>
  <w:style w:type="paragraph" w:customStyle="1" w:styleId="Bullet3text">
    <w:name w:val="Bullet 3 text"/>
    <w:basedOn w:val="Normal"/>
    <w:qFormat/>
    <w:rsid w:val="008310C9"/>
    <w:pPr>
      <w:suppressAutoHyphens/>
      <w:spacing w:after="120" w:line="240" w:lineRule="auto"/>
      <w:ind w:left="1701"/>
    </w:pPr>
    <w:rPr>
      <w:rFonts w:eastAsia="Times New Roman" w:cs="Times New Roman"/>
      <w:sz w:val="20"/>
      <w:szCs w:val="20"/>
      <w:lang w:eastAsia="en-GB"/>
    </w:rPr>
  </w:style>
  <w:style w:type="paragraph" w:customStyle="1" w:styleId="List1">
    <w:name w:val="List 1"/>
    <w:basedOn w:val="Normal"/>
    <w:qFormat/>
    <w:rsid w:val="008310C9"/>
    <w:pPr>
      <w:numPr>
        <w:numId w:val="17"/>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8310C9"/>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4D6C87"/>
    <w:pPr>
      <w:numPr>
        <w:numId w:val="4"/>
      </w:numPr>
      <w:spacing w:before="120"/>
      <w:contextualSpacing/>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BodyText"/>
    <w:qFormat/>
    <w:rsid w:val="002176C4"/>
    <w:pPr>
      <w:numPr>
        <w:numId w:val="21"/>
      </w:numPr>
      <w:jc w:val="center"/>
    </w:pPr>
    <w:rPr>
      <w:i/>
      <w:color w:val="00558C"/>
      <w:lang w:eastAsia="en-GB"/>
    </w:rPr>
  </w:style>
  <w:style w:type="paragraph" w:customStyle="1" w:styleId="Figurecaption">
    <w:name w:val="Figure caption"/>
    <w:basedOn w:val="Caption"/>
    <w:next w:val="Normal"/>
    <w:qFormat/>
    <w:rsid w:val="00DD69FB"/>
    <w:pPr>
      <w:numPr>
        <w:numId w:val="8"/>
      </w:numPr>
    </w:pPr>
    <w:rPr>
      <w:b w:val="0"/>
      <w:u w:val="none"/>
    </w:rPr>
  </w:style>
  <w:style w:type="paragraph" w:styleId="NoSpacing">
    <w:name w:val="No Spacing"/>
    <w:uiPriority w:val="1"/>
    <w:qFormat/>
    <w:rsid w:val="00C55EFB"/>
    <w:pPr>
      <w:spacing w:after="0" w:line="240" w:lineRule="auto"/>
    </w:pPr>
    <w:rPr>
      <w:sz w:val="18"/>
      <w:lang w:val="en-GB"/>
    </w:rPr>
  </w:style>
  <w:style w:type="paragraph" w:customStyle="1" w:styleId="Abbreviations">
    <w:name w:val="Abbreviations"/>
    <w:basedOn w:val="Normal"/>
    <w:qFormat/>
    <w:rsid w:val="000B577B"/>
    <w:pPr>
      <w:spacing w:after="60"/>
      <w:ind w:left="1418" w:hanging="1418"/>
    </w:pPr>
    <w:rPr>
      <w:sz w:val="22"/>
    </w:rPr>
  </w:style>
  <w:style w:type="paragraph" w:customStyle="1" w:styleId="Tableheading">
    <w:name w:val="Table heading"/>
    <w:basedOn w:val="Normal"/>
    <w:qFormat/>
    <w:rsid w:val="00983287"/>
    <w:pPr>
      <w:spacing w:before="60" w:after="60"/>
      <w:ind w:left="113" w:right="113"/>
      <w:jc w:val="center"/>
    </w:pPr>
    <w:rPr>
      <w:b/>
      <w:color w:val="00558C"/>
      <w:sz w:val="20"/>
      <w:lang w:val="en-US"/>
    </w:rPr>
  </w:style>
  <w:style w:type="paragraph" w:customStyle="1" w:styleId="AppendixtitleHead1">
    <w:name w:val="Appendix title (Head 1)"/>
    <w:next w:val="BodyText"/>
    <w:qFormat/>
    <w:rsid w:val="00E5035D"/>
    <w:pPr>
      <w:numPr>
        <w:numId w:val="10"/>
      </w:numPr>
      <w:spacing w:before="120" w:after="240" w:line="240" w:lineRule="auto"/>
    </w:pPr>
    <w:rPr>
      <w:rFonts w:asciiTheme="majorHAnsi" w:eastAsia="Calibri" w:hAnsiTheme="majorHAnsi" w:cs="Calibri"/>
      <w:b/>
      <w:bCs/>
      <w:caps/>
      <w:color w:val="00558C"/>
      <w:sz w:val="28"/>
      <w:szCs w:val="28"/>
      <w:lang w:val="en-GB"/>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ionline"/>
    <w:rsid w:val="00AB76B7"/>
    <w:pPr>
      <w:ind w:right="14317"/>
    </w:pPr>
  </w:style>
  <w:style w:type="paragraph" w:styleId="Title">
    <w:name w:val="Title"/>
    <w:basedOn w:val="Normal"/>
    <w:link w:val="TitleChar"/>
    <w:rsid w:val="00693B1F"/>
    <w:pPr>
      <w:spacing w:before="180" w:after="60" w:line="240" w:lineRule="auto"/>
      <w:jc w:val="center"/>
      <w:outlineLvl w:val="0"/>
    </w:pPr>
    <w:rPr>
      <w:rFonts w:ascii="Arial" w:eastAsia="Times New Roman" w:hAnsi="Arial" w:cs="Arial"/>
      <w:b/>
      <w:bCs/>
      <w:kern w:val="28"/>
      <w:sz w:val="32"/>
      <w:szCs w:val="32"/>
      <w:lang w:eastAsia="en-GB"/>
    </w:rPr>
  </w:style>
  <w:style w:type="character" w:customStyle="1" w:styleId="TitleChar">
    <w:name w:val="Title Char"/>
    <w:basedOn w:val="DefaultParagraphFont"/>
    <w:link w:val="Title"/>
    <w:rsid w:val="00693B1F"/>
    <w:rPr>
      <w:rFonts w:ascii="Arial" w:eastAsia="Times New Roman" w:hAnsi="Arial" w:cs="Arial"/>
      <w:b/>
      <w:bCs/>
      <w:kern w:val="28"/>
      <w:sz w:val="32"/>
      <w:szCs w:val="32"/>
      <w:lang w:val="en-GB" w:eastAsia="en-GB"/>
    </w:rPr>
  </w:style>
  <w:style w:type="paragraph" w:styleId="Revision">
    <w:name w:val="Revision"/>
    <w:hidden/>
    <w:uiPriority w:val="99"/>
    <w:semiHidden/>
    <w:rsid w:val="00B250D6"/>
    <w:pPr>
      <w:spacing w:after="0" w:line="240" w:lineRule="auto"/>
    </w:pPr>
    <w:rPr>
      <w:sz w:val="18"/>
      <w:lang w:val="en-GB"/>
    </w:rPr>
  </w:style>
  <w:style w:type="paragraph" w:customStyle="1" w:styleId="Referencetext">
    <w:name w:val="Reference text"/>
    <w:basedOn w:val="Normal"/>
    <w:autoRedefine/>
    <w:rsid w:val="00CB7D0F"/>
    <w:pPr>
      <w:tabs>
        <w:tab w:val="left" w:pos="567"/>
      </w:tabs>
      <w:spacing w:after="120" w:line="240" w:lineRule="auto"/>
      <w:ind w:left="1134" w:hanging="567"/>
    </w:pPr>
    <w:rPr>
      <w:rFonts w:ascii="Calibri" w:eastAsia="Times New Roman" w:hAnsi="Calibri" w:cs="Arial"/>
      <w:sz w:val="22"/>
      <w:szCs w:val="20"/>
      <w:lang w:eastAsia="en-GB"/>
    </w:rPr>
  </w:style>
  <w:style w:type="paragraph" w:customStyle="1" w:styleId="preface6">
    <w:name w:val="preface 6"/>
    <w:basedOn w:val="Heading6"/>
    <w:rsid w:val="00062874"/>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MRN">
    <w:name w:val="MRN"/>
    <w:basedOn w:val="Normal"/>
    <w:link w:val="MRNChar"/>
    <w:rsid w:val="00E86147"/>
    <w:rPr>
      <w:b/>
      <w:color w:val="00558C"/>
      <w:sz w:val="28"/>
    </w:rPr>
  </w:style>
  <w:style w:type="character" w:customStyle="1" w:styleId="MRNChar">
    <w:name w:val="MRN Char"/>
    <w:basedOn w:val="DefaultParagraphFont"/>
    <w:link w:val="MRN"/>
    <w:rsid w:val="00E86147"/>
    <w:rPr>
      <w:b/>
      <w:color w:val="00558C"/>
      <w:sz w:val="28"/>
      <w:lang w:val="en-GB"/>
    </w:rPr>
  </w:style>
  <w:style w:type="paragraph" w:customStyle="1" w:styleId="Revokes">
    <w:name w:val="Revokes"/>
    <w:basedOn w:val="Documentdate"/>
    <w:link w:val="RevokesChar"/>
    <w:rsid w:val="003F70D2"/>
    <w:rPr>
      <w:i/>
    </w:rPr>
  </w:style>
  <w:style w:type="character" w:customStyle="1" w:styleId="RevokesChar">
    <w:name w:val="Revokes Char"/>
    <w:basedOn w:val="DefaultParagraphFont"/>
    <w:link w:val="Revokes"/>
    <w:rsid w:val="003F70D2"/>
    <w:rPr>
      <w:b/>
      <w:i/>
      <w:color w:val="00558C"/>
      <w:sz w:val="28"/>
      <w:lang w:val="en-GB"/>
    </w:rPr>
  </w:style>
  <w:style w:type="paragraph" w:customStyle="1" w:styleId="Referencelist">
    <w:name w:val="Reference list"/>
    <w:basedOn w:val="Normal"/>
    <w:qFormat/>
    <w:rsid w:val="00CF10E3"/>
    <w:pPr>
      <w:numPr>
        <w:numId w:val="22"/>
      </w:numPr>
      <w:spacing w:before="120" w:after="60" w:line="240" w:lineRule="auto"/>
      <w:jc w:val="both"/>
    </w:pPr>
    <w:rPr>
      <w:rFonts w:eastAsia="Times New Roman" w:cs="Times New Roman"/>
      <w:sz w:val="22"/>
      <w:szCs w:val="20"/>
    </w:rPr>
  </w:style>
  <w:style w:type="paragraph" w:customStyle="1" w:styleId="Equationnumber">
    <w:name w:val="Equation number"/>
    <w:basedOn w:val="BodyText"/>
    <w:next w:val="BodyText"/>
    <w:link w:val="EquationnumberChar"/>
    <w:qFormat/>
    <w:rsid w:val="00835EA0"/>
    <w:pPr>
      <w:numPr>
        <w:numId w:val="12"/>
      </w:numPr>
      <w:spacing w:before="60"/>
      <w:jc w:val="right"/>
    </w:pPr>
  </w:style>
  <w:style w:type="character" w:customStyle="1" w:styleId="EquationnumberChar">
    <w:name w:val="Equation number Char"/>
    <w:basedOn w:val="BodyTextChar"/>
    <w:link w:val="Equationnumber"/>
    <w:rsid w:val="00835EA0"/>
    <w:rPr>
      <w:lang w:val="en-GB"/>
    </w:rPr>
  </w:style>
  <w:style w:type="paragraph" w:customStyle="1" w:styleId="Furtherreading">
    <w:name w:val="Further reading"/>
    <w:basedOn w:val="BodyText"/>
    <w:link w:val="FurtherreadingChar"/>
    <w:qFormat/>
    <w:rsid w:val="0022582A"/>
    <w:pPr>
      <w:numPr>
        <w:numId w:val="13"/>
      </w:numPr>
      <w:spacing w:before="60"/>
    </w:pPr>
  </w:style>
  <w:style w:type="character" w:customStyle="1" w:styleId="FurtherreadingChar">
    <w:name w:val="Further reading Char"/>
    <w:basedOn w:val="BodyTextChar"/>
    <w:link w:val="Furtherreading"/>
    <w:rsid w:val="0022582A"/>
    <w:rPr>
      <w:lang w:val="en-GB"/>
    </w:rPr>
  </w:style>
  <w:style w:type="paragraph" w:customStyle="1" w:styleId="Documentrevisiontabletitle">
    <w:name w:val="Document revision table title"/>
    <w:basedOn w:val="Normal"/>
    <w:rsid w:val="005D3920"/>
    <w:pPr>
      <w:spacing w:before="60" w:after="60"/>
      <w:ind w:left="113" w:right="113"/>
    </w:pPr>
    <w:rPr>
      <w:b/>
      <w:color w:val="00558C"/>
      <w:sz w:val="20"/>
    </w:rPr>
  </w:style>
  <w:style w:type="paragraph" w:customStyle="1" w:styleId="AnnexFigureCaption">
    <w:name w:val="Annex Figure Caption"/>
    <w:basedOn w:val="BodyText"/>
    <w:link w:val="AnnexFigureCaptionChar"/>
    <w:qFormat/>
    <w:rsid w:val="002176C4"/>
    <w:pPr>
      <w:numPr>
        <w:numId w:val="20"/>
      </w:numPr>
      <w:jc w:val="center"/>
    </w:pPr>
    <w:rPr>
      <w:i/>
      <w:color w:val="00558C"/>
      <w:lang w:eastAsia="en-GB"/>
    </w:rPr>
  </w:style>
  <w:style w:type="character" w:customStyle="1" w:styleId="AnnexFigureCaptionChar">
    <w:name w:val="Annex Figure Caption Char"/>
    <w:basedOn w:val="BodyTextChar"/>
    <w:link w:val="AnnexFigureCaption"/>
    <w:rsid w:val="002176C4"/>
    <w:rPr>
      <w:i/>
      <w:color w:val="00558C"/>
      <w:lang w:val="en-GB" w:eastAsia="en-GB"/>
    </w:rPr>
  </w:style>
  <w:style w:type="paragraph" w:customStyle="1" w:styleId="Annex">
    <w:name w:val="Annex"/>
    <w:basedOn w:val="Normal"/>
    <w:next w:val="BodyText"/>
    <w:qFormat/>
    <w:rsid w:val="00141ACF"/>
    <w:pPr>
      <w:spacing w:after="360"/>
      <w:ind w:left="1418" w:hanging="1418"/>
    </w:pPr>
    <w:rPr>
      <w:rFonts w:eastAsiaTheme="minorEastAsia"/>
      <w:b/>
      <w:i/>
      <w:caps/>
      <w:color w:val="407EC9"/>
      <w:sz w:val="28"/>
      <w:u w:val="single"/>
    </w:rPr>
  </w:style>
  <w:style w:type="table" w:customStyle="1" w:styleId="TableNormal1">
    <w:name w:val="Table Normal1"/>
    <w:uiPriority w:val="2"/>
    <w:semiHidden/>
    <w:unhideWhenUsed/>
    <w:qFormat/>
    <w:rsid w:val="000E259E"/>
    <w:pPr>
      <w:widowControl w:val="0"/>
      <w:autoSpaceDE w:val="0"/>
      <w:autoSpaceDN w:val="0"/>
      <w:spacing w:after="0" w:line="240" w:lineRule="auto"/>
    </w:pPr>
    <w:rPr>
      <w:rFonts w:eastAsiaTheme="minorEastAsia"/>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0E259E"/>
    <w:pPr>
      <w:widowControl w:val="0"/>
      <w:autoSpaceDE w:val="0"/>
      <w:autoSpaceDN w:val="0"/>
      <w:spacing w:line="240" w:lineRule="auto"/>
    </w:pPr>
    <w:rPr>
      <w:rFonts w:ascii="Calibri" w:eastAsia="Calibri" w:hAnsi="Calibri" w:cs="Calibri"/>
      <w:sz w:val="22"/>
      <w:lang w:val="en-US"/>
    </w:rPr>
  </w:style>
  <w:style w:type="paragraph" w:customStyle="1" w:styleId="Reference">
    <w:name w:val="Reference"/>
    <w:basedOn w:val="Normal"/>
    <w:rsid w:val="000E259E"/>
    <w:pPr>
      <w:tabs>
        <w:tab w:val="num" w:pos="0"/>
      </w:tabs>
      <w:spacing w:after="120" w:line="240" w:lineRule="auto"/>
      <w:ind w:left="567" w:hanging="567"/>
    </w:pPr>
    <w:rPr>
      <w:rFonts w:eastAsia="Times New Roman" w:cs="Times New Roman"/>
      <w:sz w:val="22"/>
      <w:szCs w:val="20"/>
    </w:rPr>
  </w:style>
  <w:style w:type="paragraph" w:styleId="ListParagraph">
    <w:name w:val="List Paragraph"/>
    <w:basedOn w:val="Normal"/>
    <w:uiPriority w:val="34"/>
    <w:qFormat/>
    <w:rsid w:val="00F1739B"/>
    <w:pPr>
      <w:spacing w:after="120" w:line="240" w:lineRule="auto"/>
      <w:ind w:left="720"/>
      <w:contextualSpacing/>
      <w:jc w:val="both"/>
    </w:pPr>
    <w:rPr>
      <w:rFonts w:ascii="Times New Roman" w:eastAsia="SimSun" w:hAnsi="Times New Roman" w:cs="Times New Roman"/>
      <w:sz w:val="22"/>
      <w:szCs w:val="24"/>
    </w:rPr>
  </w:style>
  <w:style w:type="paragraph" w:customStyle="1" w:styleId="Acronym">
    <w:name w:val="Acronym"/>
    <w:basedOn w:val="Normal"/>
    <w:qFormat/>
    <w:rsid w:val="000A4F41"/>
    <w:pPr>
      <w:spacing w:after="60"/>
      <w:ind w:left="1418" w:hanging="1418"/>
    </w:pPr>
    <w:rPr>
      <w:sz w:val="22"/>
    </w:rPr>
  </w:style>
  <w:style w:type="character" w:customStyle="1" w:styleId="UnresolvedMention1">
    <w:name w:val="Unresolved Mention1"/>
    <w:basedOn w:val="DefaultParagraphFont"/>
    <w:uiPriority w:val="99"/>
    <w:semiHidden/>
    <w:unhideWhenUsed/>
    <w:rsid w:val="004E0DBB"/>
    <w:rPr>
      <w:color w:val="605E5C"/>
      <w:shd w:val="clear" w:color="auto" w:fill="E1DFDD"/>
    </w:rPr>
  </w:style>
  <w:style w:type="table" w:customStyle="1" w:styleId="Table">
    <w:name w:val="Table"/>
    <w:basedOn w:val="TableNormal"/>
    <w:rsid w:val="007909A3"/>
    <w:pPr>
      <w:spacing w:before="60" w:after="60" w:line="240" w:lineRule="auto"/>
    </w:pPr>
    <w:rPr>
      <w:rFonts w:ascii="Arial" w:eastAsia="Times New Roman" w:hAnsi="Arial" w:cs="Times New Roman"/>
      <w:sz w:val="20"/>
      <w:szCs w:val="20"/>
      <w:lang w:val="en-US" w:eastAsia="zh-CN"/>
    </w:rPr>
    <w:tblPr>
      <w:tblInd w:w="567" w:type="dxa"/>
    </w:tblPr>
    <w:tblStylePr w:type="firstRow">
      <w:pPr>
        <w:keepNext/>
        <w:wordWrap/>
      </w:pPr>
      <w:rPr>
        <w:rFonts w:ascii="Arial" w:hAnsi="Arial"/>
        <w:sz w:val="20"/>
      </w:rPr>
      <w:tblPr/>
      <w:trPr>
        <w:tblHeader/>
      </w:t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557700">
      <w:bodyDiv w:val="1"/>
      <w:marLeft w:val="0"/>
      <w:marRight w:val="0"/>
      <w:marTop w:val="0"/>
      <w:marBottom w:val="0"/>
      <w:divBdr>
        <w:top w:val="none" w:sz="0" w:space="0" w:color="auto"/>
        <w:left w:val="none" w:sz="0" w:space="0" w:color="auto"/>
        <w:bottom w:val="none" w:sz="0" w:space="0" w:color="auto"/>
        <w:right w:val="none" w:sz="0" w:space="0" w:color="auto"/>
      </w:divBdr>
    </w:div>
    <w:div w:id="210650643">
      <w:bodyDiv w:val="1"/>
      <w:marLeft w:val="0"/>
      <w:marRight w:val="0"/>
      <w:marTop w:val="0"/>
      <w:marBottom w:val="0"/>
      <w:divBdr>
        <w:top w:val="none" w:sz="0" w:space="0" w:color="auto"/>
        <w:left w:val="none" w:sz="0" w:space="0" w:color="auto"/>
        <w:bottom w:val="none" w:sz="0" w:space="0" w:color="auto"/>
        <w:right w:val="none" w:sz="0" w:space="0" w:color="auto"/>
      </w:divBdr>
    </w:div>
    <w:div w:id="327827889">
      <w:bodyDiv w:val="1"/>
      <w:marLeft w:val="0"/>
      <w:marRight w:val="0"/>
      <w:marTop w:val="0"/>
      <w:marBottom w:val="0"/>
      <w:divBdr>
        <w:top w:val="none" w:sz="0" w:space="0" w:color="auto"/>
        <w:left w:val="none" w:sz="0" w:space="0" w:color="auto"/>
        <w:bottom w:val="none" w:sz="0" w:space="0" w:color="auto"/>
        <w:right w:val="none" w:sz="0" w:space="0" w:color="auto"/>
      </w:divBdr>
    </w:div>
    <w:div w:id="339351855">
      <w:bodyDiv w:val="1"/>
      <w:marLeft w:val="0"/>
      <w:marRight w:val="0"/>
      <w:marTop w:val="0"/>
      <w:marBottom w:val="0"/>
      <w:divBdr>
        <w:top w:val="none" w:sz="0" w:space="0" w:color="auto"/>
        <w:left w:val="none" w:sz="0" w:space="0" w:color="auto"/>
        <w:bottom w:val="none" w:sz="0" w:space="0" w:color="auto"/>
        <w:right w:val="none" w:sz="0" w:space="0" w:color="auto"/>
      </w:divBdr>
    </w:div>
    <w:div w:id="408699271">
      <w:bodyDiv w:val="1"/>
      <w:marLeft w:val="0"/>
      <w:marRight w:val="0"/>
      <w:marTop w:val="0"/>
      <w:marBottom w:val="0"/>
      <w:divBdr>
        <w:top w:val="none" w:sz="0" w:space="0" w:color="auto"/>
        <w:left w:val="none" w:sz="0" w:space="0" w:color="auto"/>
        <w:bottom w:val="none" w:sz="0" w:space="0" w:color="auto"/>
        <w:right w:val="none" w:sz="0" w:space="0" w:color="auto"/>
      </w:divBdr>
    </w:div>
    <w:div w:id="525487889">
      <w:bodyDiv w:val="1"/>
      <w:marLeft w:val="0"/>
      <w:marRight w:val="0"/>
      <w:marTop w:val="0"/>
      <w:marBottom w:val="0"/>
      <w:divBdr>
        <w:top w:val="none" w:sz="0" w:space="0" w:color="auto"/>
        <w:left w:val="none" w:sz="0" w:space="0" w:color="auto"/>
        <w:bottom w:val="none" w:sz="0" w:space="0" w:color="auto"/>
        <w:right w:val="none" w:sz="0" w:space="0" w:color="auto"/>
      </w:divBdr>
    </w:div>
    <w:div w:id="664549102">
      <w:bodyDiv w:val="1"/>
      <w:marLeft w:val="0"/>
      <w:marRight w:val="0"/>
      <w:marTop w:val="0"/>
      <w:marBottom w:val="0"/>
      <w:divBdr>
        <w:top w:val="none" w:sz="0" w:space="0" w:color="auto"/>
        <w:left w:val="none" w:sz="0" w:space="0" w:color="auto"/>
        <w:bottom w:val="none" w:sz="0" w:space="0" w:color="auto"/>
        <w:right w:val="none" w:sz="0" w:space="0" w:color="auto"/>
      </w:divBdr>
    </w:div>
    <w:div w:id="729110895">
      <w:bodyDiv w:val="1"/>
      <w:marLeft w:val="0"/>
      <w:marRight w:val="0"/>
      <w:marTop w:val="0"/>
      <w:marBottom w:val="0"/>
      <w:divBdr>
        <w:top w:val="none" w:sz="0" w:space="0" w:color="auto"/>
        <w:left w:val="none" w:sz="0" w:space="0" w:color="auto"/>
        <w:bottom w:val="none" w:sz="0" w:space="0" w:color="auto"/>
        <w:right w:val="none" w:sz="0" w:space="0" w:color="auto"/>
      </w:divBdr>
    </w:div>
    <w:div w:id="745952958">
      <w:bodyDiv w:val="1"/>
      <w:marLeft w:val="0"/>
      <w:marRight w:val="0"/>
      <w:marTop w:val="0"/>
      <w:marBottom w:val="0"/>
      <w:divBdr>
        <w:top w:val="none" w:sz="0" w:space="0" w:color="auto"/>
        <w:left w:val="none" w:sz="0" w:space="0" w:color="auto"/>
        <w:bottom w:val="none" w:sz="0" w:space="0" w:color="auto"/>
        <w:right w:val="none" w:sz="0" w:space="0" w:color="auto"/>
      </w:divBdr>
    </w:div>
    <w:div w:id="779956452">
      <w:bodyDiv w:val="1"/>
      <w:marLeft w:val="0"/>
      <w:marRight w:val="0"/>
      <w:marTop w:val="0"/>
      <w:marBottom w:val="0"/>
      <w:divBdr>
        <w:top w:val="none" w:sz="0" w:space="0" w:color="auto"/>
        <w:left w:val="none" w:sz="0" w:space="0" w:color="auto"/>
        <w:bottom w:val="none" w:sz="0" w:space="0" w:color="auto"/>
        <w:right w:val="none" w:sz="0" w:space="0" w:color="auto"/>
      </w:divBdr>
    </w:div>
    <w:div w:id="878202464">
      <w:bodyDiv w:val="1"/>
      <w:marLeft w:val="0"/>
      <w:marRight w:val="0"/>
      <w:marTop w:val="0"/>
      <w:marBottom w:val="0"/>
      <w:divBdr>
        <w:top w:val="none" w:sz="0" w:space="0" w:color="auto"/>
        <w:left w:val="none" w:sz="0" w:space="0" w:color="auto"/>
        <w:bottom w:val="none" w:sz="0" w:space="0" w:color="auto"/>
        <w:right w:val="none" w:sz="0" w:space="0" w:color="auto"/>
      </w:divBdr>
    </w:div>
    <w:div w:id="955016260">
      <w:bodyDiv w:val="1"/>
      <w:marLeft w:val="0"/>
      <w:marRight w:val="0"/>
      <w:marTop w:val="0"/>
      <w:marBottom w:val="0"/>
      <w:divBdr>
        <w:top w:val="none" w:sz="0" w:space="0" w:color="auto"/>
        <w:left w:val="none" w:sz="0" w:space="0" w:color="auto"/>
        <w:bottom w:val="none" w:sz="0" w:space="0" w:color="auto"/>
        <w:right w:val="none" w:sz="0" w:space="0" w:color="auto"/>
      </w:divBdr>
    </w:div>
    <w:div w:id="1047338610">
      <w:bodyDiv w:val="1"/>
      <w:marLeft w:val="0"/>
      <w:marRight w:val="0"/>
      <w:marTop w:val="0"/>
      <w:marBottom w:val="0"/>
      <w:divBdr>
        <w:top w:val="none" w:sz="0" w:space="0" w:color="auto"/>
        <w:left w:val="none" w:sz="0" w:space="0" w:color="auto"/>
        <w:bottom w:val="none" w:sz="0" w:space="0" w:color="auto"/>
        <w:right w:val="none" w:sz="0" w:space="0" w:color="auto"/>
      </w:divBdr>
    </w:div>
    <w:div w:id="1081831854">
      <w:bodyDiv w:val="1"/>
      <w:marLeft w:val="0"/>
      <w:marRight w:val="0"/>
      <w:marTop w:val="0"/>
      <w:marBottom w:val="0"/>
      <w:divBdr>
        <w:top w:val="none" w:sz="0" w:space="0" w:color="auto"/>
        <w:left w:val="none" w:sz="0" w:space="0" w:color="auto"/>
        <w:bottom w:val="none" w:sz="0" w:space="0" w:color="auto"/>
        <w:right w:val="none" w:sz="0" w:space="0" w:color="auto"/>
      </w:divBdr>
    </w:div>
    <w:div w:id="1127120005">
      <w:bodyDiv w:val="1"/>
      <w:marLeft w:val="0"/>
      <w:marRight w:val="0"/>
      <w:marTop w:val="0"/>
      <w:marBottom w:val="0"/>
      <w:divBdr>
        <w:top w:val="none" w:sz="0" w:space="0" w:color="auto"/>
        <w:left w:val="none" w:sz="0" w:space="0" w:color="auto"/>
        <w:bottom w:val="none" w:sz="0" w:space="0" w:color="auto"/>
        <w:right w:val="none" w:sz="0" w:space="0" w:color="auto"/>
      </w:divBdr>
    </w:div>
    <w:div w:id="1270354538">
      <w:bodyDiv w:val="1"/>
      <w:marLeft w:val="0"/>
      <w:marRight w:val="0"/>
      <w:marTop w:val="0"/>
      <w:marBottom w:val="0"/>
      <w:divBdr>
        <w:top w:val="none" w:sz="0" w:space="0" w:color="auto"/>
        <w:left w:val="none" w:sz="0" w:space="0" w:color="auto"/>
        <w:bottom w:val="none" w:sz="0" w:space="0" w:color="auto"/>
        <w:right w:val="none" w:sz="0" w:space="0" w:color="auto"/>
      </w:divBdr>
    </w:div>
    <w:div w:id="1441417756">
      <w:bodyDiv w:val="1"/>
      <w:marLeft w:val="0"/>
      <w:marRight w:val="0"/>
      <w:marTop w:val="0"/>
      <w:marBottom w:val="0"/>
      <w:divBdr>
        <w:top w:val="none" w:sz="0" w:space="0" w:color="auto"/>
        <w:left w:val="none" w:sz="0" w:space="0" w:color="auto"/>
        <w:bottom w:val="none" w:sz="0" w:space="0" w:color="auto"/>
        <w:right w:val="none" w:sz="0" w:space="0" w:color="auto"/>
      </w:divBdr>
    </w:div>
    <w:div w:id="1476950335">
      <w:bodyDiv w:val="1"/>
      <w:marLeft w:val="0"/>
      <w:marRight w:val="0"/>
      <w:marTop w:val="0"/>
      <w:marBottom w:val="0"/>
      <w:divBdr>
        <w:top w:val="none" w:sz="0" w:space="0" w:color="auto"/>
        <w:left w:val="none" w:sz="0" w:space="0" w:color="auto"/>
        <w:bottom w:val="none" w:sz="0" w:space="0" w:color="auto"/>
        <w:right w:val="none" w:sz="0" w:space="0" w:color="auto"/>
      </w:divBdr>
    </w:div>
    <w:div w:id="1535581333">
      <w:bodyDiv w:val="1"/>
      <w:marLeft w:val="0"/>
      <w:marRight w:val="0"/>
      <w:marTop w:val="0"/>
      <w:marBottom w:val="0"/>
      <w:divBdr>
        <w:top w:val="none" w:sz="0" w:space="0" w:color="auto"/>
        <w:left w:val="none" w:sz="0" w:space="0" w:color="auto"/>
        <w:bottom w:val="none" w:sz="0" w:space="0" w:color="auto"/>
        <w:right w:val="none" w:sz="0" w:space="0" w:color="auto"/>
      </w:divBdr>
    </w:div>
    <w:div w:id="1570185544">
      <w:bodyDiv w:val="1"/>
      <w:marLeft w:val="0"/>
      <w:marRight w:val="0"/>
      <w:marTop w:val="0"/>
      <w:marBottom w:val="0"/>
      <w:divBdr>
        <w:top w:val="none" w:sz="0" w:space="0" w:color="auto"/>
        <w:left w:val="none" w:sz="0" w:space="0" w:color="auto"/>
        <w:bottom w:val="none" w:sz="0" w:space="0" w:color="auto"/>
        <w:right w:val="none" w:sz="0" w:space="0" w:color="auto"/>
      </w:divBdr>
      <w:divsChild>
        <w:div w:id="146827961">
          <w:marLeft w:val="0"/>
          <w:marRight w:val="0"/>
          <w:marTop w:val="0"/>
          <w:marBottom w:val="0"/>
          <w:divBdr>
            <w:top w:val="none" w:sz="0" w:space="0" w:color="auto"/>
            <w:left w:val="none" w:sz="0" w:space="0" w:color="auto"/>
            <w:bottom w:val="none" w:sz="0" w:space="0" w:color="auto"/>
            <w:right w:val="none" w:sz="0" w:space="0" w:color="auto"/>
          </w:divBdr>
        </w:div>
      </w:divsChild>
    </w:div>
    <w:div w:id="1622957843">
      <w:bodyDiv w:val="1"/>
      <w:marLeft w:val="0"/>
      <w:marRight w:val="0"/>
      <w:marTop w:val="0"/>
      <w:marBottom w:val="0"/>
      <w:divBdr>
        <w:top w:val="none" w:sz="0" w:space="0" w:color="auto"/>
        <w:left w:val="none" w:sz="0" w:space="0" w:color="auto"/>
        <w:bottom w:val="none" w:sz="0" w:space="0" w:color="auto"/>
        <w:right w:val="none" w:sz="0" w:space="0" w:color="auto"/>
      </w:divBdr>
    </w:div>
    <w:div w:id="1676111110">
      <w:bodyDiv w:val="1"/>
      <w:marLeft w:val="0"/>
      <w:marRight w:val="0"/>
      <w:marTop w:val="0"/>
      <w:marBottom w:val="0"/>
      <w:divBdr>
        <w:top w:val="none" w:sz="0" w:space="0" w:color="auto"/>
        <w:left w:val="none" w:sz="0" w:space="0" w:color="auto"/>
        <w:bottom w:val="none" w:sz="0" w:space="0" w:color="auto"/>
        <w:right w:val="none" w:sz="0" w:space="0" w:color="auto"/>
      </w:divBdr>
    </w:div>
    <w:div w:id="1815443729">
      <w:bodyDiv w:val="1"/>
      <w:marLeft w:val="0"/>
      <w:marRight w:val="0"/>
      <w:marTop w:val="0"/>
      <w:marBottom w:val="0"/>
      <w:divBdr>
        <w:top w:val="none" w:sz="0" w:space="0" w:color="auto"/>
        <w:left w:val="none" w:sz="0" w:space="0" w:color="auto"/>
        <w:bottom w:val="none" w:sz="0" w:space="0" w:color="auto"/>
        <w:right w:val="none" w:sz="0" w:space="0" w:color="auto"/>
      </w:divBdr>
    </w:div>
    <w:div w:id="1867716608">
      <w:bodyDiv w:val="1"/>
      <w:marLeft w:val="0"/>
      <w:marRight w:val="0"/>
      <w:marTop w:val="0"/>
      <w:marBottom w:val="0"/>
      <w:divBdr>
        <w:top w:val="none" w:sz="0" w:space="0" w:color="auto"/>
        <w:left w:val="none" w:sz="0" w:space="0" w:color="auto"/>
        <w:bottom w:val="none" w:sz="0" w:space="0" w:color="auto"/>
        <w:right w:val="none" w:sz="0" w:space="0" w:color="auto"/>
      </w:divBdr>
    </w:div>
    <w:div w:id="1868640070">
      <w:bodyDiv w:val="1"/>
      <w:marLeft w:val="0"/>
      <w:marRight w:val="0"/>
      <w:marTop w:val="0"/>
      <w:marBottom w:val="0"/>
      <w:divBdr>
        <w:top w:val="none" w:sz="0" w:space="0" w:color="auto"/>
        <w:left w:val="none" w:sz="0" w:space="0" w:color="auto"/>
        <w:bottom w:val="none" w:sz="0" w:space="0" w:color="auto"/>
        <w:right w:val="none" w:sz="0" w:space="0" w:color="auto"/>
      </w:divBdr>
    </w:div>
    <w:div w:id="1891647171">
      <w:bodyDiv w:val="1"/>
      <w:marLeft w:val="0"/>
      <w:marRight w:val="0"/>
      <w:marTop w:val="0"/>
      <w:marBottom w:val="0"/>
      <w:divBdr>
        <w:top w:val="none" w:sz="0" w:space="0" w:color="auto"/>
        <w:left w:val="none" w:sz="0" w:space="0" w:color="auto"/>
        <w:bottom w:val="none" w:sz="0" w:space="0" w:color="auto"/>
        <w:right w:val="none" w:sz="0" w:space="0" w:color="auto"/>
      </w:divBdr>
    </w:div>
    <w:div w:id="1920629306">
      <w:bodyDiv w:val="1"/>
      <w:marLeft w:val="0"/>
      <w:marRight w:val="0"/>
      <w:marTop w:val="0"/>
      <w:marBottom w:val="0"/>
      <w:divBdr>
        <w:top w:val="none" w:sz="0" w:space="0" w:color="auto"/>
        <w:left w:val="none" w:sz="0" w:space="0" w:color="auto"/>
        <w:bottom w:val="none" w:sz="0" w:space="0" w:color="auto"/>
        <w:right w:val="none" w:sz="0" w:space="0" w:color="auto"/>
      </w:divBdr>
    </w:div>
    <w:div w:id="2018457086">
      <w:bodyDiv w:val="1"/>
      <w:marLeft w:val="0"/>
      <w:marRight w:val="0"/>
      <w:marTop w:val="0"/>
      <w:marBottom w:val="0"/>
      <w:divBdr>
        <w:top w:val="none" w:sz="0" w:space="0" w:color="auto"/>
        <w:left w:val="none" w:sz="0" w:space="0" w:color="auto"/>
        <w:bottom w:val="none" w:sz="0" w:space="0" w:color="auto"/>
        <w:right w:val="none" w:sz="0" w:space="0" w:color="auto"/>
      </w:divBdr>
    </w:div>
    <w:div w:id="2045865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5.xml"/><Relationship Id="rId26" Type="http://schemas.microsoft.com/office/2011/relationships/commentsExtended" Target="commentsExtended.xml"/><Relationship Id="rId3" Type="http://schemas.openxmlformats.org/officeDocument/2006/relationships/customXml" Target="../customXml/item3.xml"/><Relationship Id="rId21" Type="http://schemas.openxmlformats.org/officeDocument/2006/relationships/header" Target="header7.xml"/><Relationship Id="rId34" Type="http://schemas.microsoft.com/office/2011/relationships/people" Target="people.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comments" Target="comments.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29"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header" Target="header12.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9.xml"/><Relationship Id="rId28" Type="http://schemas.microsoft.com/office/2018/08/relationships/commentsExtensible" Target="commentsExtensible.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footer" Target="foot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8.xml"/><Relationship Id="rId27" Type="http://schemas.microsoft.com/office/2016/09/relationships/commentsIds" Target="commentsIds.xml"/><Relationship Id="rId30" Type="http://schemas.openxmlformats.org/officeDocument/2006/relationships/header" Target="header11.xml"/><Relationship Id="rId35" Type="http://schemas.openxmlformats.org/officeDocument/2006/relationships/theme" Target="theme/theme1.xml"/><Relationship Id="rId8" Type="http://schemas.openxmlformats.org/officeDocument/2006/relationships/webSettings" Target="webSettings.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1F20932-FDEB-448A-9180-B7A61DC90C9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C88BD4C-8F35-4099-91BD-95F36B8076B5}">
  <ds:schemaRefs>
    <ds:schemaRef ds:uri="http://schemas.openxmlformats.org/officeDocument/2006/bibliography"/>
  </ds:schemaRefs>
</ds:datastoreItem>
</file>

<file path=customXml/itemProps3.xml><?xml version="1.0" encoding="utf-8"?>
<ds:datastoreItem xmlns:ds="http://schemas.openxmlformats.org/officeDocument/2006/customXml" ds:itemID="{7B5FA8CB-05B4-4427-945F-67719D7F55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9916163-7F1B-41B4-99A7-91F526C6C51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3030</Words>
  <Characters>17273</Characters>
  <Application>Microsoft Office Word</Application>
  <DocSecurity>0</DocSecurity>
  <Lines>143</Lines>
  <Paragraphs>40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IALA Guideline</vt:lpstr>
      <vt:lpstr>IALA Guideline 1115</vt:lpstr>
    </vt:vector>
  </TitlesOfParts>
  <Manager>IALA</Manager>
  <Company>IALA</Company>
  <LinksUpToDate>false</LinksUpToDate>
  <CharactersWithSpaces>20263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dc:title>
  <dc:subject>IALA</dc:subject>
  <dc:creator>Michael Hadley</dc:creator>
  <cp:keywords/>
  <dc:description/>
  <cp:lastModifiedBy>Kevin Gregory</cp:lastModifiedBy>
  <cp:revision>3</cp:revision>
  <cp:lastPrinted>2020-11-25T08:30:00Z</cp:lastPrinted>
  <dcterms:created xsi:type="dcterms:W3CDTF">2022-01-21T11:12:00Z</dcterms:created>
  <dcterms:modified xsi:type="dcterms:W3CDTF">2022-01-21T11:14:00Z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3135400</vt:r8>
  </property>
  <property fmtid="{D5CDD505-2E9C-101B-9397-08002B2CF9AE}" pid="4" name="MSIP_Label_1bfb733f-faef-464c-9b6d-731b56f94973_Enabled">
    <vt:lpwstr>true</vt:lpwstr>
  </property>
  <property fmtid="{D5CDD505-2E9C-101B-9397-08002B2CF9AE}" pid="5" name="MSIP_Label_1bfb733f-faef-464c-9b6d-731b56f94973_SetDate">
    <vt:lpwstr>2021-09-27T01:22:11Z</vt:lpwstr>
  </property>
  <property fmtid="{D5CDD505-2E9C-101B-9397-08002B2CF9AE}" pid="6" name="MSIP_Label_1bfb733f-faef-464c-9b6d-731b56f94973_Method">
    <vt:lpwstr>Standard</vt:lpwstr>
  </property>
  <property fmtid="{D5CDD505-2E9C-101B-9397-08002B2CF9AE}" pid="7" name="MSIP_Label_1bfb733f-faef-464c-9b6d-731b56f94973_Name">
    <vt:lpwstr>Unclass - Non-Classifié</vt:lpwstr>
  </property>
  <property fmtid="{D5CDD505-2E9C-101B-9397-08002B2CF9AE}" pid="8" name="MSIP_Label_1bfb733f-faef-464c-9b6d-731b56f94973_SiteId">
    <vt:lpwstr>1594fdae-a1d9-4405-915d-011467234338</vt:lpwstr>
  </property>
  <property fmtid="{D5CDD505-2E9C-101B-9397-08002B2CF9AE}" pid="9" name="MSIP_Label_1bfb733f-faef-464c-9b6d-731b56f94973_ActionId">
    <vt:lpwstr>bc693aaa-5be7-40d1-bec9-cd9f83cf4961</vt:lpwstr>
  </property>
  <property fmtid="{D5CDD505-2E9C-101B-9397-08002B2CF9AE}" pid="10" name="MSIP_Label_1bfb733f-faef-464c-9b6d-731b56f94973_ContentBits">
    <vt:lpwstr>0</vt:lpwstr>
  </property>
</Properties>
</file>